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441065">
        <w:tc>
          <w:tcPr>
            <w:tcW w:w="1620" w:type="dxa"/>
            <w:tcBorders>
              <w:bottom w:val="single" w:sz="4" w:space="0" w:color="auto"/>
            </w:tcBorders>
            <w:shd w:val="clear" w:color="auto" w:fill="FFFFFF"/>
            <w:vAlign w:val="center"/>
          </w:tcPr>
          <w:p w14:paraId="1DB23675" w14:textId="77777777" w:rsidR="00067FE2" w:rsidRDefault="00067FE2" w:rsidP="0075085E">
            <w:pPr>
              <w:pStyle w:val="Header"/>
              <w:spacing w:before="120" w:after="120"/>
            </w:pPr>
            <w:r>
              <w:t>NPRR Number</w:t>
            </w:r>
          </w:p>
        </w:tc>
        <w:tc>
          <w:tcPr>
            <w:tcW w:w="1237" w:type="dxa"/>
            <w:tcBorders>
              <w:bottom w:val="single" w:sz="4" w:space="0" w:color="auto"/>
            </w:tcBorders>
            <w:vAlign w:val="center"/>
          </w:tcPr>
          <w:p w14:paraId="58DFDEEC" w14:textId="2F0D80C2" w:rsidR="00067FE2" w:rsidRDefault="00343077" w:rsidP="0075085E">
            <w:pPr>
              <w:pStyle w:val="Header"/>
              <w:spacing w:before="120" w:after="120"/>
              <w:jc w:val="center"/>
            </w:pPr>
            <w:hyperlink r:id="rId11" w:history="1">
              <w:r w:rsidRPr="009955E9">
                <w:rPr>
                  <w:rStyle w:val="Hyperlink"/>
                </w:rPr>
                <w:t>1300</w:t>
              </w:r>
            </w:hyperlink>
          </w:p>
        </w:tc>
        <w:tc>
          <w:tcPr>
            <w:tcW w:w="923" w:type="dxa"/>
            <w:tcBorders>
              <w:bottom w:val="single" w:sz="4" w:space="0" w:color="auto"/>
            </w:tcBorders>
            <w:shd w:val="clear" w:color="auto" w:fill="FFFFFF"/>
            <w:vAlign w:val="center"/>
          </w:tcPr>
          <w:p w14:paraId="1F77FB52" w14:textId="77777777" w:rsidR="00067FE2" w:rsidRDefault="00067FE2" w:rsidP="0075085E">
            <w:pPr>
              <w:pStyle w:val="Header"/>
              <w:spacing w:before="120" w:after="120"/>
            </w:pPr>
            <w:r>
              <w:t>NPRR Title</w:t>
            </w:r>
          </w:p>
        </w:tc>
        <w:tc>
          <w:tcPr>
            <w:tcW w:w="6660" w:type="dxa"/>
            <w:tcBorders>
              <w:bottom w:val="single" w:sz="4" w:space="0" w:color="auto"/>
            </w:tcBorders>
            <w:vAlign w:val="center"/>
          </w:tcPr>
          <w:p w14:paraId="58F14EBB" w14:textId="105D639E" w:rsidR="00067FE2" w:rsidRDefault="00422055" w:rsidP="0075085E">
            <w:pPr>
              <w:pStyle w:val="Header"/>
              <w:spacing w:before="120" w:after="120"/>
            </w:pPr>
            <w:r>
              <w:t xml:space="preserve">Protected Information </w:t>
            </w:r>
            <w:r w:rsidR="003E369E">
              <w:t>and</w:t>
            </w:r>
            <w:r>
              <w:t xml:space="preserve"> ECEII to OPUC</w:t>
            </w:r>
          </w:p>
        </w:tc>
      </w:tr>
      <w:tr w:rsidR="00441065" w:rsidRPr="00E01925" w14:paraId="398BCBF4" w14:textId="77777777" w:rsidTr="002A174E">
        <w:trPr>
          <w:trHeight w:val="359"/>
        </w:trPr>
        <w:tc>
          <w:tcPr>
            <w:tcW w:w="2857" w:type="dxa"/>
            <w:gridSpan w:val="2"/>
            <w:shd w:val="clear" w:color="auto" w:fill="FFFFFF"/>
            <w:vAlign w:val="center"/>
          </w:tcPr>
          <w:p w14:paraId="3FF4CEEA" w14:textId="247985A3" w:rsidR="00441065" w:rsidRPr="00D957DE" w:rsidRDefault="00441065" w:rsidP="00D957DE">
            <w:pPr>
              <w:pStyle w:val="Header"/>
              <w:spacing w:before="120" w:after="120"/>
              <w:rPr>
                <w:bCs w:val="0"/>
              </w:rPr>
            </w:pPr>
            <w:r w:rsidRPr="00E01925">
              <w:rPr>
                <w:bCs w:val="0"/>
              </w:rPr>
              <w:t>Date</w:t>
            </w:r>
            <w:r>
              <w:rPr>
                <w:bCs w:val="0"/>
              </w:rPr>
              <w:t xml:space="preserve"> of Decision</w:t>
            </w:r>
            <w:r w:rsidRPr="00E01925">
              <w:rPr>
                <w:bCs w:val="0"/>
              </w:rPr>
              <w:t xml:space="preserve"> </w:t>
            </w:r>
          </w:p>
        </w:tc>
        <w:tc>
          <w:tcPr>
            <w:tcW w:w="7583" w:type="dxa"/>
            <w:gridSpan w:val="2"/>
            <w:shd w:val="clear" w:color="auto" w:fill="FFFFFF"/>
            <w:vAlign w:val="center"/>
          </w:tcPr>
          <w:p w14:paraId="16A45634" w14:textId="021FD59D" w:rsidR="00441065" w:rsidRPr="00E01925" w:rsidRDefault="00FE0453" w:rsidP="00176375">
            <w:pPr>
              <w:pStyle w:val="NormalArial"/>
              <w:spacing w:before="120" w:after="120"/>
            </w:pPr>
            <w:r>
              <w:t>November 1</w:t>
            </w:r>
            <w:r w:rsidR="00442894">
              <w:t>9</w:t>
            </w:r>
            <w:r w:rsidR="00D957DE">
              <w:t>, 2025</w:t>
            </w:r>
          </w:p>
        </w:tc>
      </w:tr>
      <w:tr w:rsidR="006F29F9" w:rsidRPr="00E01925" w14:paraId="31230221" w14:textId="77777777" w:rsidTr="002A174E">
        <w:trPr>
          <w:trHeight w:val="188"/>
        </w:trPr>
        <w:tc>
          <w:tcPr>
            <w:tcW w:w="2857" w:type="dxa"/>
            <w:gridSpan w:val="2"/>
            <w:shd w:val="clear" w:color="auto" w:fill="FFFFFF"/>
            <w:vAlign w:val="center"/>
          </w:tcPr>
          <w:p w14:paraId="28AAEC07" w14:textId="5C037998" w:rsidR="006F29F9" w:rsidRPr="00E01925" w:rsidRDefault="0013235E" w:rsidP="00D957DE">
            <w:pPr>
              <w:pStyle w:val="Header"/>
              <w:spacing w:before="120" w:after="120"/>
              <w:rPr>
                <w:bCs w:val="0"/>
              </w:rPr>
            </w:pPr>
            <w:r>
              <w:rPr>
                <w:bCs w:val="0"/>
              </w:rPr>
              <w:t>Action</w:t>
            </w:r>
          </w:p>
        </w:tc>
        <w:tc>
          <w:tcPr>
            <w:tcW w:w="7583" w:type="dxa"/>
            <w:gridSpan w:val="2"/>
            <w:shd w:val="clear" w:color="auto" w:fill="FFFFFF"/>
            <w:vAlign w:val="center"/>
          </w:tcPr>
          <w:p w14:paraId="402D9E69" w14:textId="4754D8A6" w:rsidR="006F29F9" w:rsidDel="0008738A" w:rsidRDefault="0013235E" w:rsidP="00176375">
            <w:pPr>
              <w:pStyle w:val="NormalArial"/>
              <w:spacing w:before="120" w:after="120"/>
            </w:pPr>
            <w:r>
              <w:t>Recommended Approval</w:t>
            </w:r>
          </w:p>
        </w:tc>
      </w:tr>
      <w:tr w:rsidR="00441065" w:rsidRPr="00E01925" w14:paraId="0A7D99AB" w14:textId="77777777" w:rsidTr="002A174E">
        <w:trPr>
          <w:trHeight w:val="58"/>
        </w:trPr>
        <w:tc>
          <w:tcPr>
            <w:tcW w:w="2857" w:type="dxa"/>
            <w:gridSpan w:val="2"/>
            <w:shd w:val="clear" w:color="auto" w:fill="FFFFFF"/>
            <w:vAlign w:val="center"/>
          </w:tcPr>
          <w:p w14:paraId="7E9EA035" w14:textId="113A96C0" w:rsidR="00441065" w:rsidRPr="00D957DE" w:rsidRDefault="002E23BA" w:rsidP="0075085E">
            <w:pPr>
              <w:pStyle w:val="Header"/>
              <w:spacing w:before="120" w:after="120"/>
            </w:pPr>
            <w:r>
              <w:t xml:space="preserve">Timeline </w:t>
            </w:r>
          </w:p>
        </w:tc>
        <w:tc>
          <w:tcPr>
            <w:tcW w:w="7583" w:type="dxa"/>
            <w:gridSpan w:val="2"/>
            <w:shd w:val="clear" w:color="auto" w:fill="FFFFFF"/>
            <w:vAlign w:val="center"/>
          </w:tcPr>
          <w:p w14:paraId="5A6C5ECC" w14:textId="3D6C015A" w:rsidR="00441065" w:rsidRPr="00D957DE" w:rsidRDefault="00D957DE" w:rsidP="0075085E">
            <w:pPr>
              <w:pStyle w:val="Header"/>
              <w:spacing w:before="120" w:after="120"/>
              <w:rPr>
                <w:b w:val="0"/>
                <w:bCs w:val="0"/>
              </w:rPr>
            </w:pPr>
            <w:r w:rsidRPr="00D957DE">
              <w:rPr>
                <w:b w:val="0"/>
                <w:bCs w:val="0"/>
              </w:rPr>
              <w:t>Normal</w:t>
            </w:r>
          </w:p>
        </w:tc>
      </w:tr>
      <w:tr w:rsidR="00FE0453" w:rsidRPr="00E01925" w14:paraId="3313820D" w14:textId="77777777" w:rsidTr="002A174E">
        <w:trPr>
          <w:trHeight w:val="314"/>
        </w:trPr>
        <w:tc>
          <w:tcPr>
            <w:tcW w:w="2857" w:type="dxa"/>
            <w:gridSpan w:val="2"/>
            <w:shd w:val="clear" w:color="auto" w:fill="FFFFFF"/>
            <w:vAlign w:val="center"/>
          </w:tcPr>
          <w:p w14:paraId="053CA075" w14:textId="5AC4CEA1" w:rsidR="00FE0453" w:rsidRDefault="00FE0453" w:rsidP="0075085E">
            <w:pPr>
              <w:pStyle w:val="Header"/>
              <w:spacing w:before="120" w:after="120"/>
            </w:pPr>
            <w:r>
              <w:t>Estimated Impacts</w:t>
            </w:r>
          </w:p>
        </w:tc>
        <w:tc>
          <w:tcPr>
            <w:tcW w:w="7583" w:type="dxa"/>
            <w:gridSpan w:val="2"/>
            <w:shd w:val="clear" w:color="auto" w:fill="FFFFFF"/>
            <w:vAlign w:val="center"/>
          </w:tcPr>
          <w:p w14:paraId="47E6DD67" w14:textId="77777777" w:rsidR="00FE0453" w:rsidRDefault="00FE0453" w:rsidP="0075085E">
            <w:pPr>
              <w:pStyle w:val="Header"/>
              <w:spacing w:before="120" w:after="120"/>
              <w:rPr>
                <w:b w:val="0"/>
                <w:bCs w:val="0"/>
              </w:rPr>
            </w:pPr>
            <w:r>
              <w:rPr>
                <w:b w:val="0"/>
                <w:bCs w:val="0"/>
              </w:rPr>
              <w:t>Cost/Budgetary</w:t>
            </w:r>
            <w:proofErr w:type="gramStart"/>
            <w:r>
              <w:rPr>
                <w:b w:val="0"/>
                <w:bCs w:val="0"/>
              </w:rPr>
              <w:t>:  None</w:t>
            </w:r>
            <w:proofErr w:type="gramEnd"/>
          </w:p>
          <w:p w14:paraId="01E46C18" w14:textId="41099286" w:rsidR="00FE0453" w:rsidRDefault="00FE0453" w:rsidP="0075085E">
            <w:pPr>
              <w:pStyle w:val="Header"/>
              <w:spacing w:before="120" w:after="120"/>
              <w:rPr>
                <w:b w:val="0"/>
                <w:bCs w:val="0"/>
              </w:rPr>
            </w:pPr>
            <w:r>
              <w:rPr>
                <w:b w:val="0"/>
                <w:bCs w:val="0"/>
              </w:rPr>
              <w:t>Project Duration</w:t>
            </w:r>
            <w:proofErr w:type="gramStart"/>
            <w:r>
              <w:rPr>
                <w:b w:val="0"/>
                <w:bCs w:val="0"/>
              </w:rPr>
              <w:t>:  No</w:t>
            </w:r>
            <w:proofErr w:type="gramEnd"/>
            <w:r>
              <w:rPr>
                <w:b w:val="0"/>
                <w:bCs w:val="0"/>
              </w:rPr>
              <w:t xml:space="preserve"> project required</w:t>
            </w:r>
          </w:p>
        </w:tc>
      </w:tr>
      <w:tr w:rsidR="00FC65AA" w:rsidRPr="00E01925" w14:paraId="0CC7EA78" w14:textId="77777777" w:rsidTr="002A174E">
        <w:trPr>
          <w:trHeight w:val="314"/>
        </w:trPr>
        <w:tc>
          <w:tcPr>
            <w:tcW w:w="2857" w:type="dxa"/>
            <w:gridSpan w:val="2"/>
            <w:shd w:val="clear" w:color="auto" w:fill="FFFFFF"/>
            <w:vAlign w:val="center"/>
          </w:tcPr>
          <w:p w14:paraId="57BF85E7" w14:textId="31D51D1A" w:rsidR="00FC65AA" w:rsidRDefault="00FC65AA" w:rsidP="0075085E">
            <w:pPr>
              <w:pStyle w:val="Header"/>
              <w:spacing w:before="120" w:after="120"/>
            </w:pPr>
            <w:r>
              <w:t>Proposed Effective Date</w:t>
            </w:r>
          </w:p>
        </w:tc>
        <w:tc>
          <w:tcPr>
            <w:tcW w:w="7583" w:type="dxa"/>
            <w:gridSpan w:val="2"/>
            <w:shd w:val="clear" w:color="auto" w:fill="FFFFFF"/>
            <w:vAlign w:val="center"/>
          </w:tcPr>
          <w:p w14:paraId="6980C9BB" w14:textId="1DAE3787" w:rsidR="00FC65AA" w:rsidRPr="00D957DE" w:rsidRDefault="00FE0453" w:rsidP="0075085E">
            <w:pPr>
              <w:pStyle w:val="Header"/>
              <w:spacing w:before="120" w:after="120"/>
              <w:rPr>
                <w:b w:val="0"/>
                <w:bCs w:val="0"/>
              </w:rPr>
            </w:pPr>
            <w:r>
              <w:rPr>
                <w:b w:val="0"/>
                <w:bCs w:val="0"/>
              </w:rPr>
              <w:t xml:space="preserve">The first of the month following Public Utility </w:t>
            </w:r>
            <w:r w:rsidR="00DD50C9">
              <w:rPr>
                <w:b w:val="0"/>
                <w:bCs w:val="0"/>
              </w:rPr>
              <w:t>Commission</w:t>
            </w:r>
            <w:r>
              <w:rPr>
                <w:b w:val="0"/>
                <w:bCs w:val="0"/>
              </w:rPr>
              <w:t xml:space="preserve"> of Texas (PUCT) approval </w:t>
            </w:r>
          </w:p>
        </w:tc>
      </w:tr>
      <w:tr w:rsidR="00E74F37" w14:paraId="565774C3" w14:textId="77777777" w:rsidTr="002A174E">
        <w:trPr>
          <w:trHeight w:val="58"/>
        </w:trPr>
        <w:tc>
          <w:tcPr>
            <w:tcW w:w="2857" w:type="dxa"/>
            <w:gridSpan w:val="2"/>
            <w:tcBorders>
              <w:top w:val="single" w:sz="4" w:space="0" w:color="auto"/>
              <w:bottom w:val="single" w:sz="4" w:space="0" w:color="auto"/>
            </w:tcBorders>
            <w:shd w:val="clear" w:color="auto" w:fill="FFFFFF"/>
            <w:vAlign w:val="center"/>
          </w:tcPr>
          <w:p w14:paraId="745D8AE3" w14:textId="671D60C4" w:rsidR="00E74F37" w:rsidRDefault="008315E8" w:rsidP="002E23BA">
            <w:pPr>
              <w:pStyle w:val="Header"/>
              <w:spacing w:before="120" w:after="120"/>
            </w:pPr>
            <w:r>
              <w:t>Priority and Rank Assigned</w:t>
            </w:r>
          </w:p>
        </w:tc>
        <w:tc>
          <w:tcPr>
            <w:tcW w:w="7583" w:type="dxa"/>
            <w:gridSpan w:val="2"/>
            <w:tcBorders>
              <w:top w:val="single" w:sz="4" w:space="0" w:color="auto"/>
            </w:tcBorders>
            <w:vAlign w:val="center"/>
          </w:tcPr>
          <w:p w14:paraId="43A61A9B" w14:textId="5D9A7008" w:rsidR="00E74F37" w:rsidRDefault="00FE0453" w:rsidP="002E23BA">
            <w:pPr>
              <w:pStyle w:val="NormalArial"/>
              <w:spacing w:before="120" w:after="120"/>
            </w:pPr>
            <w:r>
              <w:t>Not applicable</w:t>
            </w:r>
          </w:p>
        </w:tc>
      </w:tr>
      <w:tr w:rsidR="009D17F0" w14:paraId="117EEC9D" w14:textId="77777777" w:rsidTr="002A174E">
        <w:trPr>
          <w:trHeight w:val="503"/>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2E23BA">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46DBF637" w14:textId="0DFC144A" w:rsidR="00CF721E" w:rsidRDefault="00CF721E" w:rsidP="002A174E">
            <w:pPr>
              <w:pStyle w:val="NormalArial"/>
              <w:spacing w:before="120"/>
            </w:pPr>
            <w:r>
              <w:t xml:space="preserve">1.3, Confidentiality </w:t>
            </w:r>
          </w:p>
          <w:p w14:paraId="3356516F" w14:textId="2746168D" w:rsidR="009D17F0" w:rsidRPr="00FB509B" w:rsidRDefault="00783B25" w:rsidP="002A174E">
            <w:pPr>
              <w:pStyle w:val="NormalArial"/>
              <w:spacing w:after="120"/>
            </w:pPr>
            <w:r>
              <w:t>1.3.6, Exceptions</w:t>
            </w:r>
          </w:p>
        </w:tc>
      </w:tr>
      <w:tr w:rsidR="00C9766A" w14:paraId="112502C0" w14:textId="77777777" w:rsidTr="00441065">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2E23B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790499F7" w:rsidR="00C9766A" w:rsidRPr="00FB509B" w:rsidRDefault="00783B25" w:rsidP="002E23BA">
            <w:pPr>
              <w:pStyle w:val="NormalArial"/>
              <w:spacing w:before="120" w:after="120"/>
            </w:pPr>
            <w:r>
              <w:t>None</w:t>
            </w:r>
          </w:p>
        </w:tc>
      </w:tr>
      <w:tr w:rsidR="009D17F0" w14:paraId="37367474" w14:textId="77777777" w:rsidTr="00441065">
        <w:trPr>
          <w:trHeight w:val="518"/>
        </w:trPr>
        <w:tc>
          <w:tcPr>
            <w:tcW w:w="2857" w:type="dxa"/>
            <w:gridSpan w:val="2"/>
            <w:tcBorders>
              <w:bottom w:val="single" w:sz="4" w:space="0" w:color="auto"/>
            </w:tcBorders>
            <w:shd w:val="clear" w:color="auto" w:fill="FFFFFF"/>
            <w:vAlign w:val="center"/>
          </w:tcPr>
          <w:p w14:paraId="53E742F6" w14:textId="77777777" w:rsidR="009D17F0" w:rsidRDefault="009D17F0" w:rsidP="0075085E">
            <w:pPr>
              <w:pStyle w:val="Header"/>
              <w:spacing w:before="120" w:after="120"/>
            </w:pPr>
            <w:r>
              <w:t>Revision Description</w:t>
            </w:r>
          </w:p>
        </w:tc>
        <w:tc>
          <w:tcPr>
            <w:tcW w:w="7583" w:type="dxa"/>
            <w:gridSpan w:val="2"/>
            <w:tcBorders>
              <w:bottom w:val="single" w:sz="4" w:space="0" w:color="auto"/>
            </w:tcBorders>
            <w:vAlign w:val="center"/>
          </w:tcPr>
          <w:p w14:paraId="6A00AE95" w14:textId="3F5AFB8E" w:rsidR="009D17F0" w:rsidRPr="00FB509B" w:rsidRDefault="00783B25" w:rsidP="00176375">
            <w:pPr>
              <w:pStyle w:val="NormalArial"/>
              <w:spacing w:before="120" w:after="120"/>
            </w:pPr>
            <w:r>
              <w:t>This Nodal Protocol Revision Request (NPRR) implements Senate Bill 1877 (SB 1877) by including the Office of</w:t>
            </w:r>
            <w:r w:rsidR="003C4995">
              <w:t xml:space="preserve"> </w:t>
            </w:r>
            <w:r>
              <w:t xml:space="preserve">Public Utility </w:t>
            </w:r>
            <w:r w:rsidR="003C4995">
              <w:t>Counsel</w:t>
            </w:r>
            <w:r>
              <w:t xml:space="preserve"> (OPUC) as a</w:t>
            </w:r>
            <w:r w:rsidR="003C4995">
              <w:t xml:space="preserve">n entity that is permitted to receive </w:t>
            </w:r>
            <w:r w:rsidR="001A76C4">
              <w:t xml:space="preserve">Protected Information or </w:t>
            </w:r>
            <w:r w:rsidR="0078461A" w:rsidRPr="00CF721E">
              <w:rPr>
                <w:iCs/>
                <w:szCs w:val="20"/>
              </w:rPr>
              <w:t>ERCOT Critical Energy Infrastructure Information</w:t>
            </w:r>
            <w:r w:rsidR="0078461A">
              <w:rPr>
                <w:iCs/>
                <w:szCs w:val="20"/>
              </w:rPr>
              <w:t xml:space="preserve"> (ECEII) </w:t>
            </w:r>
            <w:r w:rsidR="001A76C4">
              <w:t xml:space="preserve">without violating Protocols Section 1.3, Confidentiality. </w:t>
            </w:r>
          </w:p>
        </w:tc>
      </w:tr>
      <w:tr w:rsidR="009D17F0" w14:paraId="7C0519CA" w14:textId="77777777" w:rsidTr="00441065">
        <w:trPr>
          <w:trHeight w:val="518"/>
        </w:trPr>
        <w:tc>
          <w:tcPr>
            <w:tcW w:w="2857" w:type="dxa"/>
            <w:gridSpan w:val="2"/>
            <w:shd w:val="clear" w:color="auto" w:fill="FFFFFF"/>
            <w:vAlign w:val="center"/>
          </w:tcPr>
          <w:p w14:paraId="3F1E5650" w14:textId="77777777" w:rsidR="009D17F0" w:rsidRDefault="009D17F0" w:rsidP="0075085E">
            <w:pPr>
              <w:pStyle w:val="Header"/>
              <w:spacing w:before="120" w:after="120"/>
            </w:pPr>
            <w:r>
              <w:t>Reason for Revision</w:t>
            </w:r>
          </w:p>
        </w:tc>
        <w:tc>
          <w:tcPr>
            <w:tcW w:w="7583" w:type="dxa"/>
            <w:gridSpan w:val="2"/>
            <w:vAlign w:val="center"/>
          </w:tcPr>
          <w:p w14:paraId="43F2A15B" w14:textId="253D6431" w:rsidR="00555554" w:rsidRDefault="0074239A" w:rsidP="00555554">
            <w:pPr>
              <w:pStyle w:val="NormalArial"/>
              <w:tabs>
                <w:tab w:val="left" w:pos="432"/>
              </w:tabs>
              <w:spacing w:before="120"/>
              <w:ind w:left="432" w:hanging="432"/>
              <w:rPr>
                <w:rFonts w:cs="Arial"/>
                <w:color w:val="000000"/>
              </w:rPr>
            </w:pPr>
            <w:r>
              <w:pict w14:anchorId="73F38B47">
                <v:shape id="_x0000_i1026" type="#_x0000_t75" style="width:16.2pt;height:15pt">
                  <v:imagedata r:id="rId12"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2EEAF117" w:rsidR="00555554" w:rsidRPr="00BD53C5" w:rsidRDefault="0074239A" w:rsidP="00555554">
            <w:pPr>
              <w:pStyle w:val="NormalArial"/>
              <w:tabs>
                <w:tab w:val="left" w:pos="432"/>
              </w:tabs>
              <w:spacing w:before="120"/>
              <w:ind w:left="432" w:hanging="432"/>
              <w:rPr>
                <w:rFonts w:cs="Arial"/>
                <w:color w:val="000000"/>
              </w:rPr>
            </w:pPr>
            <w:r>
              <w:pict w14:anchorId="613324DE">
                <v:shape id="_x0000_i1027" type="#_x0000_t75" style="width:16.2pt;height:15pt">
                  <v:imagedata r:id="rId12" o:title=""/>
                </v:shape>
              </w:pict>
            </w:r>
            <w:r w:rsidR="00555554" w:rsidRPr="00CD242D">
              <w:t xml:space="preserve">  </w:t>
            </w:r>
            <w:hyperlink r:id="rId14"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744F5A32" w:rsidR="00555554" w:rsidRPr="00BD53C5" w:rsidRDefault="0074239A" w:rsidP="00555554">
            <w:pPr>
              <w:pStyle w:val="NormalArial"/>
              <w:spacing w:before="120"/>
              <w:ind w:left="432" w:hanging="432"/>
              <w:rPr>
                <w:rFonts w:cs="Arial"/>
                <w:color w:val="000000"/>
              </w:rPr>
            </w:pPr>
            <w:r>
              <w:pict w14:anchorId="021A3F14">
                <v:shape id="_x0000_i1028" type="#_x0000_t75" style="width:16.2pt;height:15pt">
                  <v:imagedata r:id="rId12" o:title=""/>
                </v:shape>
              </w:pict>
            </w:r>
            <w:r w:rsidR="00555554" w:rsidRPr="006629C8">
              <w:t xml:space="preserve">  </w:t>
            </w:r>
            <w:hyperlink r:id="rId15"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 xml:space="preserve">industry expert and an </w:t>
            </w:r>
            <w:proofErr w:type="gramStart"/>
            <w:r w:rsidR="00555554" w:rsidRPr="00BD53C5">
              <w:rPr>
                <w:rFonts w:cs="Arial"/>
                <w:color w:val="000000"/>
              </w:rPr>
              <w:t>employer</w:t>
            </w:r>
            <w:proofErr w:type="gramEnd"/>
            <w:r w:rsidR="00555554" w:rsidRPr="00BD53C5">
              <w:rPr>
                <w:rFonts w:cs="Arial"/>
                <w:color w:val="000000"/>
              </w:rPr>
              <w:t xml:space="preserve">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1DF97400" w:rsidR="00E71C39" w:rsidRDefault="0074239A" w:rsidP="00E71C39">
            <w:pPr>
              <w:pStyle w:val="NormalArial"/>
              <w:spacing w:before="120"/>
              <w:rPr>
                <w:iCs/>
                <w:kern w:val="24"/>
              </w:rPr>
            </w:pPr>
            <w:r>
              <w:pict w14:anchorId="200A7673">
                <v:shape id="_x0000_i1029" type="#_x0000_t75" style="width:16.2pt;height:15pt">
                  <v:imagedata r:id="rId12" o:title=""/>
                </v:shape>
              </w:pict>
            </w:r>
            <w:r w:rsidR="00E71C39" w:rsidRPr="006629C8">
              <w:t xml:space="preserve">  </w:t>
            </w:r>
            <w:r w:rsidR="00ED3965" w:rsidRPr="00344591">
              <w:rPr>
                <w:iCs/>
                <w:kern w:val="24"/>
              </w:rPr>
              <w:t>General system and/or process improvement(s)</w:t>
            </w:r>
          </w:p>
          <w:p w14:paraId="17096D73" w14:textId="4A2E674B" w:rsidR="00E71C39" w:rsidRDefault="0074239A" w:rsidP="00E71C39">
            <w:pPr>
              <w:pStyle w:val="NormalArial"/>
              <w:spacing w:before="120"/>
              <w:rPr>
                <w:iCs/>
                <w:kern w:val="24"/>
              </w:rPr>
            </w:pPr>
            <w:r>
              <w:lastRenderedPageBreak/>
              <w:pict w14:anchorId="4C6ED319">
                <v:shape id="_x0000_i1030" type="#_x0000_t75" style="width:16.2pt;height:15pt">
                  <v:imagedata r:id="rId16" o:title=""/>
                </v:shape>
              </w:pict>
            </w:r>
            <w:r w:rsidR="00E71C39" w:rsidRPr="006629C8">
              <w:t xml:space="preserve">  </w:t>
            </w:r>
            <w:r w:rsidR="00E71C39">
              <w:rPr>
                <w:iCs/>
                <w:kern w:val="24"/>
              </w:rPr>
              <w:t>Regulatory requirements</w:t>
            </w:r>
          </w:p>
          <w:p w14:paraId="5FB89AD5" w14:textId="1D6BE774" w:rsidR="00E71C39" w:rsidRPr="00CD242D" w:rsidRDefault="0074239A" w:rsidP="00E71C39">
            <w:pPr>
              <w:pStyle w:val="NormalArial"/>
              <w:spacing w:before="120"/>
              <w:rPr>
                <w:rFonts w:cs="Arial"/>
                <w:color w:val="000000"/>
              </w:rPr>
            </w:pPr>
            <w:r>
              <w:pict w14:anchorId="52A53E32">
                <v:shape id="_x0000_i1031" type="#_x0000_t75" style="width:16.2pt;height:15pt">
                  <v:imagedata r:id="rId12"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815597">
        <w:trPr>
          <w:trHeight w:val="518"/>
        </w:trPr>
        <w:tc>
          <w:tcPr>
            <w:tcW w:w="2857" w:type="dxa"/>
            <w:gridSpan w:val="2"/>
            <w:shd w:val="clear" w:color="auto" w:fill="FFFFFF"/>
            <w:vAlign w:val="center"/>
          </w:tcPr>
          <w:p w14:paraId="6ABB5F27" w14:textId="61EC6BB8" w:rsidR="00625E5D" w:rsidRDefault="00555554" w:rsidP="0075085E">
            <w:pPr>
              <w:pStyle w:val="Header"/>
              <w:spacing w:before="120" w:after="120"/>
            </w:pPr>
            <w:r>
              <w:lastRenderedPageBreak/>
              <w:t>Justification of Reason for Revision and Market Impacts</w:t>
            </w:r>
          </w:p>
        </w:tc>
        <w:tc>
          <w:tcPr>
            <w:tcW w:w="7583" w:type="dxa"/>
            <w:gridSpan w:val="2"/>
            <w:vAlign w:val="center"/>
          </w:tcPr>
          <w:p w14:paraId="313E5647" w14:textId="27119046" w:rsidR="00625E5D" w:rsidRPr="00625E5D" w:rsidRDefault="00CF721E" w:rsidP="00625E5D">
            <w:pPr>
              <w:pStyle w:val="NormalArial"/>
              <w:spacing w:before="120" w:after="120"/>
              <w:rPr>
                <w:iCs/>
                <w:kern w:val="24"/>
              </w:rPr>
            </w:pPr>
            <w:r>
              <w:t>The Texas Legislature passed SB 1877 in the 89</w:t>
            </w:r>
            <w:r w:rsidRPr="009A6195">
              <w:rPr>
                <w:vertAlign w:val="superscript"/>
              </w:rPr>
              <w:t>th</w:t>
            </w:r>
            <w:r>
              <w:t xml:space="preserve"> Legislative Session. SB 1877 authorizes OPUC to request and receive data, including</w:t>
            </w:r>
            <w:r w:rsidR="0078461A">
              <w:t xml:space="preserve"> </w:t>
            </w:r>
            <w:r w:rsidR="00FA704D">
              <w:t xml:space="preserve">Protected Information or </w:t>
            </w:r>
            <w:r>
              <w:rPr>
                <w:iCs/>
                <w:szCs w:val="20"/>
              </w:rPr>
              <w:t>ECEII</w:t>
            </w:r>
            <w:r>
              <w:t>, from ERCOT.</w:t>
            </w:r>
            <w:r>
              <w:rPr>
                <w:iCs/>
                <w:kern w:val="24"/>
              </w:rPr>
              <w:t xml:space="preserve"> </w:t>
            </w:r>
            <w:r w:rsidR="0075085E">
              <w:rPr>
                <w:iCs/>
                <w:kern w:val="24"/>
              </w:rPr>
              <w:t xml:space="preserve"> </w:t>
            </w:r>
            <w:r>
              <w:rPr>
                <w:iCs/>
                <w:kern w:val="24"/>
              </w:rPr>
              <w:t>This NPRR make</w:t>
            </w:r>
            <w:r w:rsidR="0075085E">
              <w:rPr>
                <w:iCs/>
                <w:kern w:val="24"/>
              </w:rPr>
              <w:t>s</w:t>
            </w:r>
            <w:r>
              <w:rPr>
                <w:iCs/>
                <w:kern w:val="24"/>
              </w:rPr>
              <w:t xml:space="preserve"> </w:t>
            </w:r>
            <w:r w:rsidR="00FA704D">
              <w:rPr>
                <w:iCs/>
                <w:kern w:val="24"/>
              </w:rPr>
              <w:t xml:space="preserve">the </w:t>
            </w:r>
            <w:r>
              <w:rPr>
                <w:iCs/>
                <w:kern w:val="24"/>
              </w:rPr>
              <w:t>necessary changes to the Protocols to implement SB 1877 to allow ERCOT to release</w:t>
            </w:r>
            <w:r w:rsidR="00FA704D">
              <w:rPr>
                <w:iCs/>
                <w:kern w:val="24"/>
              </w:rPr>
              <w:t xml:space="preserve"> Protected Information and </w:t>
            </w:r>
            <w:r>
              <w:rPr>
                <w:iCs/>
                <w:kern w:val="24"/>
              </w:rPr>
              <w:t xml:space="preserve">ECEII to OPUC. </w:t>
            </w:r>
          </w:p>
        </w:tc>
      </w:tr>
      <w:tr w:rsidR="00815597" w14:paraId="2D3DFD4F" w14:textId="77777777" w:rsidTr="00815597">
        <w:trPr>
          <w:trHeight w:val="518"/>
        </w:trPr>
        <w:tc>
          <w:tcPr>
            <w:tcW w:w="2857" w:type="dxa"/>
            <w:gridSpan w:val="2"/>
            <w:shd w:val="clear" w:color="auto" w:fill="FFFFFF"/>
            <w:vAlign w:val="center"/>
          </w:tcPr>
          <w:p w14:paraId="0EDE9FBB" w14:textId="6404B0D3" w:rsidR="00815597" w:rsidRDefault="00815597" w:rsidP="0075085E">
            <w:pPr>
              <w:pStyle w:val="Header"/>
              <w:spacing w:before="120" w:after="120"/>
            </w:pPr>
            <w:r>
              <w:t>PRS Decision</w:t>
            </w:r>
          </w:p>
        </w:tc>
        <w:tc>
          <w:tcPr>
            <w:tcW w:w="7583" w:type="dxa"/>
            <w:gridSpan w:val="2"/>
            <w:vAlign w:val="center"/>
          </w:tcPr>
          <w:p w14:paraId="68ACCD2C" w14:textId="77777777" w:rsidR="00815597" w:rsidRDefault="00815597" w:rsidP="00625E5D">
            <w:pPr>
              <w:pStyle w:val="NormalArial"/>
              <w:spacing w:before="120" w:after="120"/>
            </w:pPr>
            <w:r>
              <w:t xml:space="preserve">On 10/8/25, PRS voted unanimously to recommend </w:t>
            </w:r>
            <w:r w:rsidR="00FE1656">
              <w:t>approval of NP</w:t>
            </w:r>
            <w:r w:rsidR="004E3B8D">
              <w:t>R</w:t>
            </w:r>
            <w:r w:rsidR="00FE1656">
              <w:t>R1300 as submitted.</w:t>
            </w:r>
            <w:r w:rsidR="00350F00">
              <w:t xml:space="preserve"> </w:t>
            </w:r>
            <w:r w:rsidR="00FE1656">
              <w:t xml:space="preserve"> All Market Segments participated in the vote.</w:t>
            </w:r>
          </w:p>
          <w:p w14:paraId="0DA27A64" w14:textId="71D7C906" w:rsidR="00FE0453" w:rsidRDefault="00FE0453" w:rsidP="00625E5D">
            <w:pPr>
              <w:pStyle w:val="NormalArial"/>
              <w:spacing w:before="120" w:after="120"/>
            </w:pPr>
            <w:r>
              <w:t>On 11/12/25, PRS voted unanimously to</w:t>
            </w:r>
            <w:r w:rsidR="00DD50C9">
              <w:t xml:space="preserve"> endorse and forward to TAC the 10/8/25 PRS Report and the 9/11/25 Impact Analysis for NPRR1300</w:t>
            </w:r>
            <w:r>
              <w:t>. All Market Segments participated in the vote.</w:t>
            </w:r>
          </w:p>
        </w:tc>
      </w:tr>
      <w:tr w:rsidR="00815597" w14:paraId="37818C19" w14:textId="77777777" w:rsidTr="00E472BB">
        <w:trPr>
          <w:trHeight w:val="518"/>
        </w:trPr>
        <w:tc>
          <w:tcPr>
            <w:tcW w:w="2857" w:type="dxa"/>
            <w:gridSpan w:val="2"/>
            <w:shd w:val="clear" w:color="auto" w:fill="FFFFFF"/>
            <w:vAlign w:val="center"/>
          </w:tcPr>
          <w:p w14:paraId="65BB2FBC" w14:textId="423C568D" w:rsidR="00815597" w:rsidRDefault="00815597" w:rsidP="0075085E">
            <w:pPr>
              <w:pStyle w:val="Header"/>
              <w:spacing w:before="120" w:after="120"/>
            </w:pPr>
            <w:r>
              <w:t>Summary of PRS Discussion</w:t>
            </w:r>
          </w:p>
        </w:tc>
        <w:tc>
          <w:tcPr>
            <w:tcW w:w="7583" w:type="dxa"/>
            <w:gridSpan w:val="2"/>
            <w:vAlign w:val="center"/>
          </w:tcPr>
          <w:p w14:paraId="4E7F0AFD" w14:textId="77777777" w:rsidR="00815597" w:rsidRDefault="00FE1656" w:rsidP="00625E5D">
            <w:pPr>
              <w:pStyle w:val="NormalArial"/>
              <w:spacing w:before="120" w:after="120"/>
            </w:pPr>
            <w:r>
              <w:t>On 10/8</w:t>
            </w:r>
            <w:r w:rsidR="004B3511">
              <w:t xml:space="preserve">/25, </w:t>
            </w:r>
            <w:r w:rsidR="00350F00">
              <w:t xml:space="preserve">participants </w:t>
            </w:r>
            <w:r w:rsidR="009E10DE">
              <w:t>revi</w:t>
            </w:r>
            <w:r w:rsidR="004E3B8D">
              <w:t>ewed NPRR1300</w:t>
            </w:r>
            <w:r w:rsidR="00350F00">
              <w:t xml:space="preserve"> and discussed the types of ECEII OPUC should have access to.</w:t>
            </w:r>
          </w:p>
          <w:p w14:paraId="59233A54" w14:textId="7FE7FF29" w:rsidR="00FE0453" w:rsidRDefault="00FE0453" w:rsidP="00625E5D">
            <w:pPr>
              <w:pStyle w:val="NormalArial"/>
              <w:spacing w:before="120" w:after="120"/>
            </w:pPr>
            <w:r>
              <w:t xml:space="preserve">On 11/12/25, </w:t>
            </w:r>
            <w:r w:rsidR="00DD50C9">
              <w:t>participants</w:t>
            </w:r>
            <w:r>
              <w:t xml:space="preserve"> reviewed the </w:t>
            </w:r>
            <w:r w:rsidR="00DD50C9">
              <w:t>9/11/25</w:t>
            </w:r>
            <w:r>
              <w:t xml:space="preserve"> Impact Analysis.</w:t>
            </w:r>
          </w:p>
        </w:tc>
      </w:tr>
      <w:tr w:rsidR="002A5552" w14:paraId="10E716F2" w14:textId="77777777" w:rsidTr="00E472BB">
        <w:trPr>
          <w:trHeight w:val="518"/>
        </w:trPr>
        <w:tc>
          <w:tcPr>
            <w:tcW w:w="2857" w:type="dxa"/>
            <w:gridSpan w:val="2"/>
            <w:shd w:val="clear" w:color="auto" w:fill="FFFFFF"/>
            <w:vAlign w:val="center"/>
          </w:tcPr>
          <w:p w14:paraId="18358B16" w14:textId="2D1D5F66" w:rsidR="002A5552" w:rsidRDefault="002A5552" w:rsidP="002A5552">
            <w:pPr>
              <w:pStyle w:val="Header"/>
              <w:spacing w:before="120" w:after="120"/>
            </w:pPr>
            <w:r w:rsidRPr="003F2A38">
              <w:t>TAC Decision</w:t>
            </w:r>
          </w:p>
        </w:tc>
        <w:tc>
          <w:tcPr>
            <w:tcW w:w="7583" w:type="dxa"/>
            <w:gridSpan w:val="2"/>
            <w:vAlign w:val="center"/>
          </w:tcPr>
          <w:p w14:paraId="59258EE0" w14:textId="1DCBD44A" w:rsidR="002A5552" w:rsidRDefault="002A5552" w:rsidP="002A5552">
            <w:pPr>
              <w:pStyle w:val="NormalArial"/>
              <w:spacing w:before="120" w:after="120"/>
            </w:pPr>
            <w:r w:rsidRPr="003F2A38">
              <w:t xml:space="preserve">On </w:t>
            </w:r>
            <w:r>
              <w:t>1</w:t>
            </w:r>
            <w:r w:rsidR="00F83975">
              <w:t>1/19</w:t>
            </w:r>
            <w:r w:rsidRPr="003F2A38">
              <w:t>/25, TAC voted unanimously to recommend approval of NPRR1</w:t>
            </w:r>
            <w:r w:rsidR="00F83975">
              <w:t>300</w:t>
            </w:r>
            <w:r w:rsidRPr="003F2A38">
              <w:t xml:space="preserve"> as recommended by PRS in the </w:t>
            </w:r>
            <w:r>
              <w:t>1</w:t>
            </w:r>
            <w:r w:rsidR="00F83975">
              <w:t>1</w:t>
            </w:r>
            <w:r>
              <w:t>/</w:t>
            </w:r>
            <w:r w:rsidR="00F83975">
              <w:t>12</w:t>
            </w:r>
            <w:r w:rsidRPr="003F2A38">
              <w:t>/25 PRS Report.  All Market Segments participated in the vote.</w:t>
            </w:r>
          </w:p>
        </w:tc>
      </w:tr>
      <w:tr w:rsidR="002A5552" w14:paraId="2F7108EF" w14:textId="77777777" w:rsidTr="00E472BB">
        <w:trPr>
          <w:trHeight w:val="518"/>
        </w:trPr>
        <w:tc>
          <w:tcPr>
            <w:tcW w:w="2857" w:type="dxa"/>
            <w:gridSpan w:val="2"/>
            <w:shd w:val="clear" w:color="auto" w:fill="FFFFFF"/>
            <w:vAlign w:val="center"/>
          </w:tcPr>
          <w:p w14:paraId="0A935553" w14:textId="1C670239" w:rsidR="002A5552" w:rsidRDefault="002A5552" w:rsidP="002A5552">
            <w:pPr>
              <w:pStyle w:val="Header"/>
              <w:spacing w:before="120" w:after="120"/>
            </w:pPr>
            <w:r w:rsidRPr="00B6111A">
              <w:t>Summary of TAC Discussion</w:t>
            </w:r>
          </w:p>
        </w:tc>
        <w:tc>
          <w:tcPr>
            <w:tcW w:w="7583" w:type="dxa"/>
            <w:gridSpan w:val="2"/>
            <w:vAlign w:val="center"/>
          </w:tcPr>
          <w:p w14:paraId="513D1590" w14:textId="3DA2AC61" w:rsidR="002A5552" w:rsidRDefault="002A5552" w:rsidP="002A5552">
            <w:pPr>
              <w:pStyle w:val="NormalArial"/>
              <w:spacing w:before="120" w:after="120"/>
            </w:pPr>
            <w:r w:rsidRPr="003F2A38">
              <w:t xml:space="preserve">On </w:t>
            </w:r>
            <w:r>
              <w:t>1</w:t>
            </w:r>
            <w:r w:rsidR="00F83975">
              <w:t>1</w:t>
            </w:r>
            <w:r>
              <w:t>/</w:t>
            </w:r>
            <w:r w:rsidR="00F83975">
              <w:t>19</w:t>
            </w:r>
            <w:r w:rsidRPr="003F2A38">
              <w:t xml:space="preserve">/25, there was no additional discussion beyond TAC review of the items below. </w:t>
            </w:r>
          </w:p>
        </w:tc>
      </w:tr>
      <w:tr w:rsidR="002A5552" w14:paraId="5F7E2CE6" w14:textId="77777777" w:rsidTr="002A5552">
        <w:trPr>
          <w:trHeight w:val="518"/>
        </w:trPr>
        <w:tc>
          <w:tcPr>
            <w:tcW w:w="2857" w:type="dxa"/>
            <w:gridSpan w:val="2"/>
            <w:shd w:val="clear" w:color="auto" w:fill="FFFFFF"/>
            <w:vAlign w:val="center"/>
          </w:tcPr>
          <w:p w14:paraId="7ADC34FD" w14:textId="620B4170" w:rsidR="002A5552" w:rsidRPr="00B6111A" w:rsidRDefault="002A5552" w:rsidP="002A5552">
            <w:pPr>
              <w:pStyle w:val="Header"/>
              <w:spacing w:before="120" w:after="120"/>
            </w:pPr>
            <w:r w:rsidRPr="003F2A38">
              <w:t>TAC Review/Justification of Recommendation</w:t>
            </w:r>
          </w:p>
        </w:tc>
        <w:tc>
          <w:tcPr>
            <w:tcW w:w="7583" w:type="dxa"/>
            <w:gridSpan w:val="2"/>
            <w:vAlign w:val="center"/>
          </w:tcPr>
          <w:p w14:paraId="57491ABB" w14:textId="3342A8FB" w:rsidR="002A5552" w:rsidRPr="003C0147" w:rsidRDefault="002A5552" w:rsidP="002A5552">
            <w:pPr>
              <w:spacing w:before="120" w:after="120"/>
              <w:rPr>
                <w:rFonts w:ascii="Arial" w:hAnsi="Arial" w:cs="Arial"/>
              </w:rPr>
            </w:pPr>
            <w:r w:rsidRPr="003F2A38">
              <w:rPr>
                <w:rFonts w:ascii="Arial" w:hAnsi="Arial"/>
              </w:rPr>
              <w:fldChar w:fldCharType="begin"/>
            </w:r>
            <w:r w:rsidRPr="003F2A38">
              <w:rPr>
                <w:rFonts w:ascii="Arial" w:hAnsi="Arial"/>
              </w:rPr>
              <w:instrText xml:space="preserve"> CONTROL Forms.TextBox.1 </w:instrText>
            </w:r>
            <w:r w:rsidRPr="003F2A38">
              <w:rPr>
                <w:rFonts w:ascii="Arial" w:hAnsi="Arial"/>
              </w:rPr>
              <w:fldChar w:fldCharType="end"/>
            </w:r>
            <w:r w:rsidRPr="003C0147">
              <w:rPr>
                <w:rFonts w:ascii="Arial" w:hAnsi="Arial" w:cs="Arial"/>
                <w:noProof/>
              </w:rPr>
              <w:drawing>
                <wp:inline distT="0" distB="0" distL="0" distR="0" wp14:anchorId="43334BB4" wp14:editId="0482D4C0">
                  <wp:extent cx="198120" cy="190500"/>
                  <wp:effectExtent l="0" t="0" r="0" b="0"/>
                  <wp:docPr id="73207105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3C0147">
              <w:rPr>
                <w:rFonts w:ascii="Arial" w:hAnsi="Arial" w:cs="Arial"/>
              </w:rPr>
              <w:t xml:space="preserve">  Revision Request ties to Reason for Revision as explained in Justification </w:t>
            </w:r>
          </w:p>
          <w:p w14:paraId="37A7D6A6" w14:textId="44026B3A" w:rsidR="002A5552" w:rsidRDefault="0074239A" w:rsidP="002A5552">
            <w:pPr>
              <w:spacing w:before="120" w:after="120"/>
              <w:rPr>
                <w:rFonts w:ascii="Arial" w:hAnsi="Arial" w:cs="Arial"/>
              </w:rPr>
            </w:pPr>
            <w:r>
              <w:pict w14:anchorId="76408057">
                <v:shape id="_x0000_i1032" type="#_x0000_t75" style="width:15.6pt;height:15pt;visibility:visible;mso-wrap-style:square">
                  <v:imagedata r:id="rId18" o:title=""/>
                </v:shape>
              </w:pict>
            </w:r>
            <w:r w:rsidR="002A5552" w:rsidRPr="003C0147">
              <w:rPr>
                <w:rFonts w:ascii="Arial" w:hAnsi="Arial" w:cs="Arial"/>
              </w:rPr>
              <w:t xml:space="preserve">  Impact Analysis reviewed and impacts are justified as explained </w:t>
            </w:r>
          </w:p>
          <w:p w14:paraId="2A93669B" w14:textId="0BBB9DF7" w:rsidR="002A5552" w:rsidRPr="003C0147" w:rsidRDefault="002A5552" w:rsidP="002A5552">
            <w:pPr>
              <w:spacing w:before="120" w:after="120"/>
              <w:rPr>
                <w:rFonts w:ascii="Arial" w:hAnsi="Arial" w:cs="Arial"/>
              </w:rPr>
            </w:pPr>
            <w:r w:rsidRPr="003C0147">
              <w:rPr>
                <w:rFonts w:ascii="Arial" w:hAnsi="Arial" w:cs="Arial"/>
              </w:rPr>
              <w:t>in Justification</w:t>
            </w:r>
          </w:p>
          <w:p w14:paraId="73D406A5" w14:textId="6FB52252" w:rsidR="002A5552" w:rsidRPr="003C0147" w:rsidRDefault="002A5552" w:rsidP="002A5552">
            <w:pPr>
              <w:spacing w:before="120" w:after="120"/>
              <w:rPr>
                <w:rFonts w:ascii="Arial" w:hAnsi="Arial" w:cs="Arial"/>
              </w:rPr>
            </w:pPr>
            <w:r w:rsidRPr="003C0147">
              <w:rPr>
                <w:rFonts w:ascii="Arial" w:hAnsi="Arial" w:cs="Arial"/>
                <w:noProof/>
              </w:rPr>
              <w:drawing>
                <wp:inline distT="0" distB="0" distL="0" distR="0" wp14:anchorId="78FFCD8B" wp14:editId="3D1BD487">
                  <wp:extent cx="198120" cy="190500"/>
                  <wp:effectExtent l="0" t="0" r="0" b="0"/>
                  <wp:docPr id="51360258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3C0147">
              <w:rPr>
                <w:rFonts w:ascii="Arial" w:hAnsi="Arial" w:cs="Arial"/>
              </w:rPr>
              <w:t xml:space="preserve">  Opinions were reviewed and discussed</w:t>
            </w:r>
          </w:p>
          <w:p w14:paraId="280FECF1" w14:textId="59223565" w:rsidR="002A5552" w:rsidRPr="003C0147" w:rsidRDefault="002A5552" w:rsidP="002A5552">
            <w:pPr>
              <w:spacing w:before="120" w:after="120"/>
              <w:rPr>
                <w:rFonts w:ascii="Arial" w:hAnsi="Arial" w:cs="Arial"/>
              </w:rPr>
            </w:pPr>
            <w:r w:rsidRPr="003C0147">
              <w:rPr>
                <w:rFonts w:ascii="Arial" w:hAnsi="Arial" w:cs="Arial"/>
                <w:noProof/>
              </w:rPr>
              <w:drawing>
                <wp:inline distT="0" distB="0" distL="0" distR="0" wp14:anchorId="087D3580" wp14:editId="676642EC">
                  <wp:extent cx="198120" cy="190500"/>
                  <wp:effectExtent l="0" t="0" r="0" b="0"/>
                  <wp:docPr id="126023229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3C0147">
              <w:rPr>
                <w:rFonts w:ascii="Arial" w:hAnsi="Arial" w:cs="Arial"/>
              </w:rPr>
              <w:t xml:space="preserve">  Comments were reviewed and discussed (if applicable)</w:t>
            </w:r>
          </w:p>
          <w:p w14:paraId="6CE9C6D8" w14:textId="64D84F55" w:rsidR="002A5552" w:rsidRPr="003F2A38" w:rsidRDefault="002A5552" w:rsidP="00E472BB">
            <w:pPr>
              <w:spacing w:before="120" w:after="120"/>
            </w:pPr>
            <w:r w:rsidRPr="003C0147">
              <w:rPr>
                <w:rFonts w:ascii="Calibri" w:eastAsia="Calibri" w:hAnsi="Calibri" w:cs="Arial"/>
                <w:noProof/>
                <w:sz w:val="22"/>
                <w:szCs w:val="22"/>
              </w:rPr>
              <w:drawing>
                <wp:inline distT="0" distB="0" distL="0" distR="0" wp14:anchorId="467A2779" wp14:editId="17098FA4">
                  <wp:extent cx="198120" cy="190500"/>
                  <wp:effectExtent l="0" t="0" r="0" b="0"/>
                  <wp:docPr id="21201399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3C0147">
              <w:rPr>
                <w:rFonts w:ascii="Calibri" w:eastAsia="Calibri" w:hAnsi="Calibri" w:cs="Arial"/>
                <w:sz w:val="22"/>
                <w:szCs w:val="22"/>
              </w:rPr>
              <w:t xml:space="preserve">  </w:t>
            </w:r>
            <w:r w:rsidRPr="002A5552">
              <w:rPr>
                <w:rFonts w:ascii="Arial" w:eastAsia="Calibri" w:hAnsi="Arial" w:cs="Arial"/>
              </w:rPr>
              <w:t>Other: (explain)</w:t>
            </w:r>
          </w:p>
        </w:tc>
      </w:tr>
    </w:tbl>
    <w:p w14:paraId="4A7F7825" w14:textId="77777777" w:rsidR="00562256" w:rsidRDefault="00562256" w:rsidP="00562256">
      <w:pPr>
        <w:rPr>
          <w:rFonts w:ascii="Arial" w:hAnsi="Arial" w:cs="Arial"/>
        </w:rPr>
      </w:pPr>
    </w:p>
    <w:p w14:paraId="7A2F572C" w14:textId="77777777" w:rsidR="00E472BB" w:rsidRDefault="00E472BB" w:rsidP="00562256">
      <w:pPr>
        <w:rPr>
          <w:rFonts w:ascii="Arial" w:hAnsi="Arial" w:cs="Arial"/>
        </w:rPr>
      </w:pPr>
    </w:p>
    <w:p w14:paraId="3D2EDBD3" w14:textId="77777777" w:rsidR="00E472BB" w:rsidRDefault="00E472BB" w:rsidP="0056225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62256" w:rsidRPr="001D0AB6" w14:paraId="4E2F3C4B" w14:textId="77777777" w:rsidTr="00FD6979">
        <w:trPr>
          <w:trHeight w:val="432"/>
        </w:trPr>
        <w:tc>
          <w:tcPr>
            <w:tcW w:w="10440" w:type="dxa"/>
            <w:gridSpan w:val="2"/>
            <w:shd w:val="clear" w:color="auto" w:fill="FFFFFF"/>
            <w:vAlign w:val="center"/>
          </w:tcPr>
          <w:p w14:paraId="1731023A" w14:textId="766B8E31" w:rsidR="00562256" w:rsidRPr="001D0AB6" w:rsidRDefault="00562256" w:rsidP="00FD6979">
            <w:pPr>
              <w:ind w:hanging="2"/>
              <w:jc w:val="center"/>
              <w:rPr>
                <w:rFonts w:ascii="Arial" w:hAnsi="Arial"/>
                <w:b/>
              </w:rPr>
            </w:pPr>
            <w:r>
              <w:rPr>
                <w:rFonts w:ascii="Arial" w:hAnsi="Arial"/>
                <w:b/>
              </w:rPr>
              <w:lastRenderedPageBreak/>
              <w:t>Opinions</w:t>
            </w:r>
          </w:p>
        </w:tc>
      </w:tr>
      <w:tr w:rsidR="00562256" w:rsidRPr="001D0AB6" w14:paraId="07B294D6" w14:textId="77777777" w:rsidTr="00FD6979">
        <w:trPr>
          <w:trHeight w:val="432"/>
        </w:trPr>
        <w:tc>
          <w:tcPr>
            <w:tcW w:w="2880" w:type="dxa"/>
            <w:shd w:val="clear" w:color="auto" w:fill="FFFFFF"/>
            <w:vAlign w:val="center"/>
          </w:tcPr>
          <w:p w14:paraId="0528DF31" w14:textId="2005D01A" w:rsidR="00562256" w:rsidRPr="001D0AB6" w:rsidRDefault="00A132B8" w:rsidP="00FD6979">
            <w:pPr>
              <w:tabs>
                <w:tab w:val="center" w:pos="4320"/>
                <w:tab w:val="right" w:pos="8640"/>
              </w:tabs>
              <w:spacing w:before="120" w:after="120"/>
              <w:ind w:hanging="2"/>
              <w:rPr>
                <w:rFonts w:ascii="Arial" w:hAnsi="Arial"/>
                <w:b/>
                <w:bCs/>
              </w:rPr>
            </w:pPr>
            <w:r>
              <w:rPr>
                <w:rFonts w:ascii="Arial" w:hAnsi="Arial"/>
                <w:b/>
                <w:bCs/>
              </w:rPr>
              <w:t>Credit Review</w:t>
            </w:r>
          </w:p>
        </w:tc>
        <w:tc>
          <w:tcPr>
            <w:tcW w:w="7560" w:type="dxa"/>
            <w:vAlign w:val="center"/>
          </w:tcPr>
          <w:p w14:paraId="0C071B64" w14:textId="70F98352" w:rsidR="00562256" w:rsidRPr="001D0AB6" w:rsidRDefault="00F72F2B" w:rsidP="00FD6979">
            <w:pPr>
              <w:spacing w:before="120" w:after="120"/>
              <w:ind w:hanging="2"/>
              <w:rPr>
                <w:rFonts w:ascii="Arial" w:hAnsi="Arial"/>
              </w:rPr>
            </w:pPr>
            <w:r w:rsidRPr="00F72F2B">
              <w:rPr>
                <w:rFonts w:ascii="Arial" w:hAnsi="Arial"/>
              </w:rPr>
              <w:t xml:space="preserve">ERCOT Credit Staff and the Credit Finance </w:t>
            </w:r>
            <w:proofErr w:type="gramStart"/>
            <w:r w:rsidRPr="00F72F2B">
              <w:rPr>
                <w:rFonts w:ascii="Arial" w:hAnsi="Arial"/>
              </w:rPr>
              <w:t>Sub Group</w:t>
            </w:r>
            <w:proofErr w:type="gramEnd"/>
            <w:r w:rsidRPr="00F72F2B">
              <w:rPr>
                <w:rFonts w:ascii="Arial" w:hAnsi="Arial"/>
              </w:rPr>
              <w:t xml:space="preserve"> (CFSG) have reviewed NPRR1300 and do not believe that it requires changes to credit monitoring activity or the calculation of liability.</w:t>
            </w:r>
          </w:p>
        </w:tc>
      </w:tr>
      <w:tr w:rsidR="00562256" w:rsidRPr="001D0AB6" w14:paraId="6528C13C" w14:textId="77777777" w:rsidTr="00FD6979">
        <w:trPr>
          <w:trHeight w:val="432"/>
        </w:trPr>
        <w:tc>
          <w:tcPr>
            <w:tcW w:w="2880" w:type="dxa"/>
            <w:shd w:val="clear" w:color="auto" w:fill="FFFFFF"/>
            <w:vAlign w:val="center"/>
          </w:tcPr>
          <w:p w14:paraId="6904907C" w14:textId="2664188B" w:rsidR="00562256" w:rsidRPr="001D0AB6" w:rsidRDefault="00A132B8" w:rsidP="00FD6979">
            <w:pPr>
              <w:tabs>
                <w:tab w:val="center" w:pos="4320"/>
                <w:tab w:val="right" w:pos="8640"/>
              </w:tabs>
              <w:spacing w:before="120" w:after="120"/>
              <w:ind w:hanging="2"/>
              <w:rPr>
                <w:rFonts w:ascii="Arial" w:hAnsi="Arial"/>
                <w:b/>
                <w:bCs/>
              </w:rPr>
            </w:pPr>
            <w:r>
              <w:rPr>
                <w:rFonts w:ascii="Arial" w:hAnsi="Arial"/>
                <w:b/>
                <w:bCs/>
              </w:rPr>
              <w:t>Independent Market Monitor Opinion</w:t>
            </w:r>
          </w:p>
        </w:tc>
        <w:tc>
          <w:tcPr>
            <w:tcW w:w="7560" w:type="dxa"/>
            <w:vAlign w:val="center"/>
          </w:tcPr>
          <w:p w14:paraId="6F27CE78" w14:textId="0EBCB288" w:rsidR="00562256" w:rsidRPr="00350F00" w:rsidRDefault="002A5552" w:rsidP="00FD6979">
            <w:pPr>
              <w:spacing w:before="120" w:after="120"/>
              <w:ind w:hanging="2"/>
              <w:rPr>
                <w:rFonts w:ascii="Arial" w:hAnsi="Arial"/>
              </w:rPr>
            </w:pPr>
            <w:r w:rsidRPr="00E472BB">
              <w:rPr>
                <w:rFonts w:ascii="Arial" w:hAnsi="Arial" w:cs="Arial"/>
              </w:rPr>
              <w:t>IMM has no opinion on NPRR1300.</w:t>
            </w:r>
            <w:r>
              <w:t xml:space="preserve"> </w:t>
            </w:r>
          </w:p>
        </w:tc>
      </w:tr>
      <w:tr w:rsidR="00562256" w:rsidRPr="001D0AB6" w14:paraId="32B04B8E" w14:textId="77777777" w:rsidTr="00FD6979">
        <w:trPr>
          <w:trHeight w:val="432"/>
        </w:trPr>
        <w:tc>
          <w:tcPr>
            <w:tcW w:w="2880" w:type="dxa"/>
            <w:shd w:val="clear" w:color="auto" w:fill="FFFFFF"/>
            <w:vAlign w:val="center"/>
          </w:tcPr>
          <w:p w14:paraId="678A0D83" w14:textId="36E917CE" w:rsidR="00562256" w:rsidRPr="001D0AB6" w:rsidRDefault="00022995" w:rsidP="00FD6979">
            <w:pPr>
              <w:tabs>
                <w:tab w:val="center" w:pos="4320"/>
                <w:tab w:val="right" w:pos="8640"/>
              </w:tabs>
              <w:ind w:hanging="2"/>
              <w:rPr>
                <w:rFonts w:ascii="Arial" w:hAnsi="Arial"/>
                <w:b/>
                <w:bCs/>
              </w:rPr>
            </w:pPr>
            <w:r>
              <w:rPr>
                <w:rFonts w:ascii="Arial" w:hAnsi="Arial"/>
                <w:b/>
                <w:bCs/>
              </w:rPr>
              <w:t>ERCOT Opinion</w:t>
            </w:r>
          </w:p>
        </w:tc>
        <w:tc>
          <w:tcPr>
            <w:tcW w:w="7560" w:type="dxa"/>
            <w:vAlign w:val="center"/>
          </w:tcPr>
          <w:p w14:paraId="363537F4" w14:textId="5E70E09B" w:rsidR="00562256" w:rsidRPr="00350F00" w:rsidRDefault="00FE0453" w:rsidP="00FD6979">
            <w:pPr>
              <w:spacing w:before="120" w:after="120"/>
              <w:ind w:hanging="2"/>
              <w:rPr>
                <w:rFonts w:ascii="Arial" w:hAnsi="Arial"/>
              </w:rPr>
            </w:pPr>
            <w:r>
              <w:rPr>
                <w:rFonts w:ascii="Arial" w:hAnsi="Arial"/>
              </w:rPr>
              <w:t>ERCOT supports approval of NPRR1300</w:t>
            </w:r>
            <w:r w:rsidR="004E3334">
              <w:rPr>
                <w:rFonts w:ascii="Arial" w:hAnsi="Arial"/>
              </w:rPr>
              <w:t>.</w:t>
            </w:r>
            <w:r>
              <w:rPr>
                <w:rFonts w:ascii="Arial" w:hAnsi="Arial"/>
              </w:rPr>
              <w:t xml:space="preserve"> </w:t>
            </w:r>
          </w:p>
        </w:tc>
      </w:tr>
      <w:tr w:rsidR="00562256" w:rsidRPr="001D0AB6" w14:paraId="1623E8D9" w14:textId="77777777" w:rsidTr="00FD6979">
        <w:trPr>
          <w:trHeight w:val="432"/>
        </w:trPr>
        <w:tc>
          <w:tcPr>
            <w:tcW w:w="2880" w:type="dxa"/>
            <w:shd w:val="clear" w:color="auto" w:fill="FFFFFF"/>
            <w:vAlign w:val="center"/>
          </w:tcPr>
          <w:p w14:paraId="304F5E1A" w14:textId="2FCD59A7" w:rsidR="00562256" w:rsidRPr="001D0AB6" w:rsidRDefault="00022995" w:rsidP="00FD6979">
            <w:pPr>
              <w:tabs>
                <w:tab w:val="center" w:pos="4320"/>
                <w:tab w:val="right" w:pos="8640"/>
              </w:tabs>
              <w:spacing w:before="120" w:after="120"/>
              <w:ind w:hanging="2"/>
              <w:rPr>
                <w:rFonts w:ascii="Arial" w:hAnsi="Arial"/>
                <w:b/>
                <w:bCs/>
              </w:rPr>
            </w:pPr>
            <w:r>
              <w:rPr>
                <w:rFonts w:ascii="Arial" w:hAnsi="Arial"/>
                <w:b/>
                <w:bCs/>
              </w:rPr>
              <w:t>ERCOT Market Impact Statement</w:t>
            </w:r>
          </w:p>
        </w:tc>
        <w:tc>
          <w:tcPr>
            <w:tcW w:w="7560" w:type="dxa"/>
            <w:vAlign w:val="center"/>
          </w:tcPr>
          <w:p w14:paraId="6FD9EB47" w14:textId="5A03732E" w:rsidR="00562256" w:rsidRPr="00350F00" w:rsidRDefault="00FE0453" w:rsidP="00FD6979">
            <w:pPr>
              <w:spacing w:before="120" w:after="120"/>
              <w:ind w:hanging="2"/>
              <w:rPr>
                <w:rFonts w:ascii="Arial" w:hAnsi="Arial"/>
              </w:rPr>
            </w:pPr>
            <w:r w:rsidRPr="00FE0453">
              <w:rPr>
                <w:rFonts w:ascii="Arial" w:hAnsi="Arial"/>
              </w:rPr>
              <w:t>ERCOT Staff has reviewed NPRR1300 and believes it makes the necessary changes to the Protocols to implement SB 1877.</w:t>
            </w:r>
            <w:r w:rsidRPr="00FE0453">
              <w:rPr>
                <w:rFonts w:ascii="Arial" w:hAnsi="Arial"/>
              </w:rPr>
              <w:br/>
              <w:t>This revision allows ERCOT to release Protected Information and ERCOT Critical Energy Infrastructure Information (ECEII) to Office of Public Utility Council (OPUC) without violating Protocols Section 1.3, Confidentiality</w:t>
            </w:r>
            <w:r>
              <w:rPr>
                <w:rFonts w:ascii="Arial" w:hAnsi="Arial"/>
              </w:rPr>
              <w:t>.</w:t>
            </w:r>
          </w:p>
        </w:tc>
      </w:tr>
    </w:tbl>
    <w:p w14:paraId="6471462B" w14:textId="77777777" w:rsidR="00684409" w:rsidRPr="00D85807" w:rsidRDefault="0068440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2D3D157" w:rsidR="00574715" w:rsidRPr="00574715" w:rsidRDefault="009A3772" w:rsidP="00684409">
            <w:pPr>
              <w:pStyle w:val="Header"/>
              <w:jc w:val="cente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235BC3F9" w:rsidR="009A3772" w:rsidRDefault="00823CD3">
            <w:pPr>
              <w:pStyle w:val="NormalArial"/>
            </w:pPr>
            <w:r>
              <w:t>Sidne Finke</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2E6CFEA" w:rsidR="009A3772" w:rsidRDefault="0075085E">
            <w:pPr>
              <w:pStyle w:val="NormalArial"/>
            </w:pPr>
            <w:hyperlink r:id="rId22" w:history="1">
              <w:r w:rsidRPr="0043058D">
                <w:rPr>
                  <w:rStyle w:val="Hyperlink"/>
                </w:rPr>
                <w:t>Sidne.Finke@ercot.com</w:t>
              </w:r>
            </w:hyperlink>
            <w:r>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9E83262" w:rsidR="009A3772" w:rsidRDefault="001A76C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74B9A8E" w:rsidR="009A3772" w:rsidRDefault="00823CD3">
            <w:pPr>
              <w:pStyle w:val="NormalArial"/>
            </w:pPr>
            <w:r>
              <w:t>512</w:t>
            </w:r>
            <w:r w:rsidR="0075085E">
              <w:t>-</w:t>
            </w:r>
            <w:r>
              <w:t>225-7036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BCCBD36" w:rsidR="009A3772" w:rsidRDefault="001A76C4">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549BE78" w:rsidR="009A3772" w:rsidRPr="00D56D61" w:rsidRDefault="0048593F">
            <w:pPr>
              <w:pStyle w:val="NormalArial"/>
            </w:pPr>
            <w:r>
              <w:t>Elizabeth Morales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68AAE43" w:rsidR="009A3772" w:rsidRPr="00D56D61" w:rsidRDefault="0048593F">
            <w:pPr>
              <w:pStyle w:val="NormalArial"/>
            </w:pPr>
            <w:hyperlink r:id="rId23" w:history="1">
              <w:r w:rsidRPr="0043058D">
                <w:rPr>
                  <w:rStyle w:val="Hyperlink"/>
                </w:rPr>
                <w:t>Elizabeth.Morales@ercot.com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B733F2C" w:rsidR="009A3772" w:rsidRDefault="00741892">
            <w:pPr>
              <w:pStyle w:val="NormalArial"/>
            </w:pPr>
            <w:r>
              <w:t>210-420-1722</w:t>
            </w:r>
          </w:p>
        </w:tc>
      </w:tr>
    </w:tbl>
    <w:p w14:paraId="780838B8" w14:textId="77777777" w:rsidR="00BD32E1" w:rsidRDefault="00BD32E1" w:rsidP="00BD32E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D32E1" w:rsidRPr="001D0AB6" w14:paraId="169DBAC8" w14:textId="77777777" w:rsidTr="00FD697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E74EC64" w14:textId="3DB84D61" w:rsidR="00BD32E1" w:rsidRPr="001D0AB6" w:rsidRDefault="00CB0FD6" w:rsidP="00FD6979">
            <w:pPr>
              <w:ind w:hanging="2"/>
              <w:jc w:val="center"/>
              <w:rPr>
                <w:rFonts w:ascii="Arial" w:hAnsi="Arial"/>
                <w:b/>
              </w:rPr>
            </w:pPr>
            <w:r>
              <w:rPr>
                <w:rFonts w:ascii="Arial" w:hAnsi="Arial"/>
                <w:b/>
              </w:rPr>
              <w:t>Comments Received</w:t>
            </w:r>
          </w:p>
        </w:tc>
      </w:tr>
      <w:tr w:rsidR="00BD32E1" w:rsidRPr="001D0AB6" w14:paraId="48BBE63B" w14:textId="77777777" w:rsidTr="00FD697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134746" w14:textId="2A623491" w:rsidR="00BD32E1" w:rsidRPr="001D0AB6" w:rsidRDefault="00CB0FD6" w:rsidP="00FD6979">
            <w:pPr>
              <w:tabs>
                <w:tab w:val="center" w:pos="4320"/>
                <w:tab w:val="right" w:pos="8640"/>
              </w:tabs>
              <w:ind w:hanging="2"/>
              <w:rPr>
                <w:rFonts w:ascii="Arial" w:hAnsi="Arial"/>
                <w:b/>
              </w:rPr>
            </w:pPr>
            <w:r>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AA2203F" w14:textId="19D0A115" w:rsidR="00BD32E1" w:rsidRPr="001D0AB6" w:rsidRDefault="00CB0FD6" w:rsidP="00FD6979">
            <w:pPr>
              <w:ind w:hanging="2"/>
              <w:rPr>
                <w:rFonts w:ascii="Arial" w:hAnsi="Arial"/>
                <w:b/>
              </w:rPr>
            </w:pPr>
            <w:r>
              <w:rPr>
                <w:rFonts w:ascii="Arial" w:hAnsi="Arial"/>
                <w:b/>
              </w:rPr>
              <w:t>Comment Summary</w:t>
            </w:r>
          </w:p>
        </w:tc>
      </w:tr>
      <w:tr w:rsidR="00BD32E1" w:rsidRPr="001D0AB6" w14:paraId="7AA55523" w14:textId="77777777" w:rsidTr="00FD697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7C3B00" w14:textId="18107374" w:rsidR="00BD32E1" w:rsidRPr="001D0AB6" w:rsidRDefault="00CB0FD6" w:rsidP="00FD6979">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7F0597A" w14:textId="77777777" w:rsidR="00BD32E1" w:rsidRPr="001D0AB6" w:rsidRDefault="00BD32E1" w:rsidP="00FD6979">
            <w:pPr>
              <w:spacing w:before="120" w:after="120"/>
              <w:rPr>
                <w:rFonts w:ascii="Arial" w:hAnsi="Arial"/>
              </w:rPr>
            </w:pPr>
          </w:p>
        </w:tc>
      </w:tr>
    </w:tbl>
    <w:p w14:paraId="33C02C48" w14:textId="77777777" w:rsidR="00BD32E1" w:rsidRDefault="00BD32E1" w:rsidP="00BD32E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32E1" w14:paraId="49F55B58" w14:textId="77777777" w:rsidTr="00FD6979">
        <w:trPr>
          <w:trHeight w:val="350"/>
        </w:trPr>
        <w:tc>
          <w:tcPr>
            <w:tcW w:w="10440" w:type="dxa"/>
            <w:tcBorders>
              <w:bottom w:val="single" w:sz="4" w:space="0" w:color="auto"/>
            </w:tcBorders>
            <w:shd w:val="clear" w:color="auto" w:fill="FFFFFF"/>
            <w:vAlign w:val="center"/>
          </w:tcPr>
          <w:p w14:paraId="6E6F96B4" w14:textId="199251A8" w:rsidR="00BD32E1" w:rsidRDefault="00FB6E3B" w:rsidP="00FD6979">
            <w:pPr>
              <w:pStyle w:val="Header"/>
              <w:jc w:val="center"/>
            </w:pPr>
            <w:r>
              <w:t>Market Rules Notes</w:t>
            </w:r>
          </w:p>
        </w:tc>
      </w:tr>
    </w:tbl>
    <w:p w14:paraId="7BA0365A" w14:textId="4D92C07B" w:rsidR="00216EE2" w:rsidRPr="00D56D61" w:rsidRDefault="00216EE2" w:rsidP="002A174E">
      <w:pPr>
        <w:tabs>
          <w:tab w:val="num" w:pos="0"/>
        </w:tabs>
        <w:spacing w:before="120" w:after="120"/>
        <w:rPr>
          <w:rFonts w:ascii="Arial" w:hAnsi="Arial" w:cs="Arial"/>
        </w:rPr>
      </w:pPr>
      <w:r w:rsidRPr="002A174E">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lastRenderedPageBreak/>
              <w:t>Proposed Protocol Language Revision</w:t>
            </w:r>
          </w:p>
        </w:tc>
      </w:tr>
    </w:tbl>
    <w:p w14:paraId="7FD4D058" w14:textId="77777777" w:rsidR="00112479" w:rsidRDefault="00112479" w:rsidP="00112479">
      <w:pPr>
        <w:pStyle w:val="H2"/>
        <w:ind w:left="907" w:hanging="907"/>
      </w:pPr>
      <w:bookmarkStart w:id="1" w:name="_Toc193981773"/>
      <w:r>
        <w:t>1.3</w:t>
      </w:r>
      <w:r>
        <w:tab/>
        <w:t>Confidentiality</w:t>
      </w:r>
    </w:p>
    <w:p w14:paraId="2249B11D" w14:textId="064CBA56" w:rsidR="00112479" w:rsidRPr="008A33B0" w:rsidRDefault="00112479" w:rsidP="00112479">
      <w:pPr>
        <w:pStyle w:val="BodyText"/>
        <w:tabs>
          <w:tab w:val="left" w:pos="3780"/>
        </w:tabs>
        <w:ind w:left="720" w:hanging="720"/>
      </w:pPr>
      <w:r w:rsidRPr="008A33B0">
        <w:t>(1)</w:t>
      </w:r>
      <w:r w:rsidRPr="008A33B0">
        <w:tab/>
        <w:t>This Section 1.3 applies to Protected Information or ERCOT Critical Energy Infrastructure Information (ECEII) disclosed by a Market Participant to ERCOT or the Independent Market Monitor (IMM), by the IMM to ERCOT or a Market Participant, or by ERCOT to a Market Participant</w:t>
      </w:r>
      <w:ins w:id="2" w:author="ERCOT" w:date="2025-09-04T15:37:00Z" w16du:dateUtc="2025-09-04T20:37:00Z">
        <w:r>
          <w:t>,</w:t>
        </w:r>
      </w:ins>
      <w:del w:id="3" w:author="ERCOT" w:date="2025-09-04T15:37:00Z" w16du:dateUtc="2025-09-04T20:37:00Z">
        <w:r w:rsidRPr="008A33B0" w:rsidDel="00112479">
          <w:delText xml:space="preserve"> or</w:delText>
        </w:r>
      </w:del>
      <w:r w:rsidRPr="008A33B0">
        <w:t xml:space="preserve"> the IMM</w:t>
      </w:r>
      <w:ins w:id="4" w:author="ERCOT" w:date="2025-09-04T15:37:00Z" w16du:dateUtc="2025-09-04T20:37:00Z">
        <w:r>
          <w:t>, or the Office of Public Utility Coun</w:t>
        </w:r>
      </w:ins>
      <w:ins w:id="5" w:author="ERCOT" w:date="2025-09-04T15:38:00Z" w16du:dateUtc="2025-09-04T20:38:00Z">
        <w:r>
          <w:t>sel (OPUC)</w:t>
        </w:r>
      </w:ins>
      <w:r w:rsidRPr="008A33B0">
        <w:t xml:space="preserve">.  Section 1.3 also applies to specific categories of ECEII created by ERCOT, the IMM, or any Market Participant. </w:t>
      </w:r>
    </w:p>
    <w:p w14:paraId="001C63CE" w14:textId="77777777" w:rsidR="00112479" w:rsidRPr="008A33B0" w:rsidRDefault="00112479" w:rsidP="00112479">
      <w:pPr>
        <w:pStyle w:val="BodyText"/>
        <w:tabs>
          <w:tab w:val="left" w:pos="3780"/>
        </w:tabs>
        <w:ind w:left="720" w:hanging="720"/>
      </w:pPr>
      <w:r w:rsidRPr="008A33B0">
        <w:t>(2)</w:t>
      </w:r>
      <w:r w:rsidRPr="008A33B0">
        <w:tab/>
        <w:t>As used in this Section 1.3:</w:t>
      </w:r>
    </w:p>
    <w:p w14:paraId="5C2D8723" w14:textId="10AC6297" w:rsidR="00112479" w:rsidRPr="008A33B0" w:rsidRDefault="00112479" w:rsidP="00112479">
      <w:pPr>
        <w:tabs>
          <w:tab w:val="left" w:pos="3780"/>
        </w:tabs>
        <w:spacing w:after="240"/>
        <w:ind w:left="1440" w:hanging="720"/>
      </w:pPr>
      <w:r w:rsidRPr="008A33B0">
        <w:t>(a)</w:t>
      </w:r>
      <w:r w:rsidRPr="008A33B0">
        <w:tab/>
        <w:t>“Receiving Party” means ERCOT, the IMM</w:t>
      </w:r>
      <w:ins w:id="6" w:author="ERCOT" w:date="2025-09-04T15:37:00Z" w16du:dateUtc="2025-09-04T20:37:00Z">
        <w:r>
          <w:t>, OPUC,</w:t>
        </w:r>
      </w:ins>
      <w:r w:rsidRPr="008A33B0">
        <w:t xml:space="preserve"> or any Market Participant in its capacity as the recipient of Protected Information or ECEII from one of the others.</w:t>
      </w:r>
    </w:p>
    <w:p w14:paraId="59A6377C" w14:textId="78AF445A" w:rsidR="00112479" w:rsidRPr="008A33B0" w:rsidRDefault="00112479" w:rsidP="00112479">
      <w:pPr>
        <w:tabs>
          <w:tab w:val="left" w:pos="3780"/>
        </w:tabs>
        <w:spacing w:after="240"/>
        <w:ind w:left="1440" w:hanging="720"/>
      </w:pPr>
      <w:r w:rsidRPr="008A33B0">
        <w:t>(b)</w:t>
      </w:r>
      <w:r w:rsidRPr="008A33B0">
        <w:tab/>
        <w:t>“Disclosing Party” means ERCOT, the IMM</w:t>
      </w:r>
      <w:ins w:id="7" w:author="ERCOT" w:date="2025-09-10T15:35:00Z" w16du:dateUtc="2025-09-10T20:35:00Z">
        <w:r w:rsidR="00CB50FF">
          <w:t>, OPUC,</w:t>
        </w:r>
      </w:ins>
      <w:r w:rsidRPr="008A33B0">
        <w:t xml:space="preserve"> or any Market Participant in its capacity as the provider of Protected Information or ECEII to one of the others.</w:t>
      </w:r>
    </w:p>
    <w:p w14:paraId="58AB7C3E" w14:textId="77777777" w:rsidR="00112479" w:rsidRPr="008A33B0" w:rsidRDefault="00112479" w:rsidP="00112479">
      <w:pPr>
        <w:tabs>
          <w:tab w:val="left" w:pos="3780"/>
        </w:tabs>
        <w:spacing w:after="240"/>
        <w:ind w:left="1440" w:hanging="720"/>
      </w:pPr>
      <w:r w:rsidRPr="008A33B0">
        <w:t>(c)</w:t>
      </w:r>
      <w:r w:rsidRPr="008A33B0">
        <w:tab/>
        <w:t>“Creating Party” means ERCOT, the IMM or any Market Participant in its capacity as the creator of any ECEII specifically listed in Section 1.3.2.1, Items Considered ERCOT Critical Energy Infrastructure Information.</w:t>
      </w:r>
    </w:p>
    <w:p w14:paraId="45CA3B74" w14:textId="77777777" w:rsidR="00112479" w:rsidRPr="00112479" w:rsidRDefault="00112479" w:rsidP="00112479">
      <w:pPr>
        <w:tabs>
          <w:tab w:val="left" w:pos="3780"/>
        </w:tabs>
        <w:spacing w:after="240"/>
        <w:ind w:left="1440" w:hanging="720"/>
      </w:pPr>
      <w:r w:rsidRPr="008A33B0">
        <w:t>(d)</w:t>
      </w:r>
      <w:r w:rsidRPr="008A33B0">
        <w:tab/>
        <w:t>To disclose means to directly or indirectly disclose, reveal, distribute, report, publish, or transfer Protected Information or ECEII to any party other than to the Disclosing Party.</w:t>
      </w:r>
    </w:p>
    <w:bookmarkEnd w:id="1"/>
    <w:p w14:paraId="3AE69BC0" w14:textId="77777777" w:rsidR="00E25B6D" w:rsidRDefault="00E25B6D" w:rsidP="00E25B6D">
      <w:pPr>
        <w:pStyle w:val="H3"/>
      </w:pPr>
      <w:r>
        <w:t>1.3.6</w:t>
      </w:r>
      <w:r>
        <w:tab/>
        <w:t xml:space="preserve">Exceptions </w:t>
      </w:r>
    </w:p>
    <w:p w14:paraId="3BF1EA78" w14:textId="77777777" w:rsidR="00E25B6D" w:rsidRPr="008A33B0" w:rsidRDefault="00E25B6D" w:rsidP="00E25B6D">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4ABCCFA4" w14:textId="77777777" w:rsidR="00E25B6D" w:rsidRPr="008A33B0" w:rsidRDefault="00E25B6D" w:rsidP="00E25B6D">
      <w:pPr>
        <w:spacing w:after="240"/>
        <w:ind w:left="1440" w:hanging="720"/>
      </w:pPr>
      <w:r w:rsidRPr="008A33B0">
        <w:t>(a)</w:t>
      </w:r>
      <w:r w:rsidRPr="008A33B0">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48769C72" w14:textId="6D2C7F16" w:rsidR="00E25B6D" w:rsidRPr="008A33B0" w:rsidRDefault="00E25B6D" w:rsidP="00E25B6D">
      <w:pPr>
        <w:spacing w:after="240"/>
        <w:ind w:left="1440" w:hanging="720"/>
      </w:pPr>
      <w:r w:rsidRPr="008A33B0">
        <w:t>(b)</w:t>
      </w:r>
      <w:r w:rsidRPr="008A33B0">
        <w:tab/>
        <w:t>If ERCOT is the Receiving Party or Creating Party and disclosure to the PUCT, Reliability Monitor</w:t>
      </w:r>
      <w:ins w:id="8" w:author="ERCOT" w:date="2025-09-04T15:41:00Z" w16du:dateUtc="2025-09-04T20:41:00Z">
        <w:r>
          <w:t>,</w:t>
        </w:r>
      </w:ins>
      <w:del w:id="9" w:author="ERCOT" w:date="2025-09-04T15:41:00Z" w16du:dateUtc="2025-09-04T20:41:00Z">
        <w:r w:rsidRPr="008A33B0" w:rsidDel="00E25B6D">
          <w:delText xml:space="preserve"> or</w:delText>
        </w:r>
      </w:del>
      <w:r w:rsidRPr="008A33B0">
        <w:t xml:space="preserve"> IMM</w:t>
      </w:r>
      <w:ins w:id="10" w:author="ERCOT" w:date="2025-09-04T15:41:00Z" w16du:dateUtc="2025-09-04T20:41:00Z">
        <w:r>
          <w:t>, or OPUC</w:t>
        </w:r>
      </w:ins>
      <w:r w:rsidRPr="008A33B0">
        <w:t xml:space="preserve"> of the Protected Information or ECEII is required by ERCOT pursuant to applicable Protocol, law, regulation, or order; or</w:t>
      </w:r>
    </w:p>
    <w:p w14:paraId="095CA167" w14:textId="77777777" w:rsidR="00E25B6D" w:rsidRPr="008A33B0" w:rsidRDefault="00E25B6D" w:rsidP="00E25B6D">
      <w:pPr>
        <w:spacing w:after="240"/>
        <w:ind w:left="1440" w:hanging="720"/>
      </w:pPr>
      <w:r w:rsidRPr="008A33B0">
        <w:t>(c)</w:t>
      </w:r>
      <w:r w:rsidRPr="008A33B0">
        <w:tab/>
        <w:t>For Protected Information, if the Disclosing Party has given its prior written consent to the disclosure, which consent may be given or withheld in Disclosing Party’s sole discretion; or</w:t>
      </w:r>
    </w:p>
    <w:p w14:paraId="41A893AE" w14:textId="77777777" w:rsidR="00E25B6D" w:rsidRPr="008A33B0" w:rsidRDefault="00E25B6D" w:rsidP="00E25B6D">
      <w:pPr>
        <w:spacing w:after="240"/>
        <w:ind w:left="1440" w:hanging="720"/>
      </w:pPr>
      <w:proofErr w:type="gramStart"/>
      <w:r w:rsidRPr="008A33B0">
        <w:lastRenderedPageBreak/>
        <w:t>(d)</w:t>
      </w:r>
      <w:r w:rsidRPr="008A33B0">
        <w:tab/>
      </w:r>
      <w:r>
        <w:t>For</w:t>
      </w:r>
      <w:proofErr w:type="gramEnd"/>
      <w:r>
        <w:t xml:space="preserve"> </w:t>
      </w:r>
      <w:r w:rsidRPr="008A33B0">
        <w:t>Protected Information</w:t>
      </w:r>
      <w:r>
        <w:t>, i</w:t>
      </w:r>
      <w:r w:rsidRPr="008A33B0">
        <w:t xml:space="preserve">f the Protected Information, before it is furnished to the Receiving Party, </w:t>
      </w:r>
      <w:r>
        <w:t>has been</w:t>
      </w:r>
      <w:r w:rsidRPr="008A33B0">
        <w:t xml:space="preserve"> </w:t>
      </w:r>
      <w:r>
        <w:t>disclosed to</w:t>
      </w:r>
      <w:r w:rsidRPr="008A33B0">
        <w:t xml:space="preserve"> the public</w:t>
      </w:r>
      <w:r>
        <w:t xml:space="preserve"> through lawful means</w:t>
      </w:r>
      <w:r w:rsidRPr="008A33B0">
        <w:t>; or</w:t>
      </w:r>
    </w:p>
    <w:p w14:paraId="7B365AF1" w14:textId="77777777" w:rsidR="00E25B6D" w:rsidRPr="008A33B0" w:rsidRDefault="00E25B6D" w:rsidP="00E25B6D">
      <w:pPr>
        <w:spacing w:after="240"/>
        <w:ind w:left="1440" w:hanging="720"/>
      </w:pPr>
      <w:r w:rsidRPr="008A33B0">
        <w:t>(e)</w:t>
      </w:r>
      <w:r w:rsidRPr="008A33B0">
        <w:tab/>
      </w:r>
      <w:r>
        <w:t xml:space="preserve">For </w:t>
      </w:r>
      <w:r w:rsidRPr="008A33B0">
        <w:t>Protected Information</w:t>
      </w:r>
      <w:r>
        <w:t>,</w:t>
      </w:r>
      <w:r w:rsidRPr="008A33B0">
        <w:t xml:space="preserve"> </w:t>
      </w:r>
      <w:r>
        <w:t>i</w:t>
      </w:r>
      <w:r w:rsidRPr="008A33B0">
        <w:t xml:space="preserve">f the Protected Information, after it is furnished to the Receiving Party, </w:t>
      </w:r>
      <w:r>
        <w:t>is disclosed to</w:t>
      </w:r>
      <w:r w:rsidRPr="008A33B0">
        <w:t xml:space="preserve"> the public other than </w:t>
      </w:r>
      <w:proofErr w:type="gramStart"/>
      <w:r w:rsidRPr="008A33B0">
        <w:t>as a result of</w:t>
      </w:r>
      <w:proofErr w:type="gramEnd"/>
      <w:r w:rsidRPr="008A33B0">
        <w:t xml:space="preserve"> a breach by the Receiving Party of its obligations under Section 1.3; or</w:t>
      </w:r>
    </w:p>
    <w:p w14:paraId="6F4BBC7E" w14:textId="77777777" w:rsidR="00E25B6D" w:rsidRPr="008A33B0" w:rsidRDefault="00E25B6D" w:rsidP="00E25B6D">
      <w:pPr>
        <w:spacing w:after="240"/>
        <w:ind w:left="1440" w:hanging="720"/>
      </w:pPr>
      <w:r w:rsidRPr="008A33B0">
        <w:t>(f)</w:t>
      </w:r>
      <w:r w:rsidRPr="008A33B0">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478B322C" w14:textId="77777777" w:rsidR="00E25B6D" w:rsidRPr="008A33B0" w:rsidRDefault="00E25B6D" w:rsidP="00E25B6D">
      <w:pPr>
        <w:spacing w:after="240"/>
        <w:ind w:left="1440" w:hanging="720"/>
      </w:pPr>
      <w:r w:rsidRPr="008A33B0">
        <w:t>(g)</w:t>
      </w:r>
      <w:r w:rsidRPr="008A33B0">
        <w:tab/>
        <w:t xml:space="preserve">To a TSP or DSP engaged in the ERCOT Transmission Grid or Distribution System planning and operating activities, provided that the TSP or DSP has executed a confidentiality agreement </w:t>
      </w:r>
      <w:r>
        <w:t xml:space="preserve">with ERCOT </w:t>
      </w:r>
      <w:r w:rsidRPr="008A33B0">
        <w:t xml:space="preserve">with requirements substantially </w:t>
      </w:r>
      <w:proofErr w:type="gramStart"/>
      <w:r w:rsidRPr="008A33B0">
        <w:t>similar to</w:t>
      </w:r>
      <w:proofErr w:type="gramEnd"/>
      <w:r w:rsidRPr="008A33B0">
        <w:t xml:space="preserve"> those in Section 1.3</w:t>
      </w:r>
      <w:r>
        <w:t>.  ERCOT shall post on the ERCOT website a list of all TSPs and DSPs that have confidentiality agreements in effect with ERCOT</w:t>
      </w:r>
      <w:r w:rsidRPr="008A33B0">
        <w:t>; or</w:t>
      </w:r>
    </w:p>
    <w:p w14:paraId="42109A53" w14:textId="77777777" w:rsidR="00E25B6D" w:rsidRPr="006B2988" w:rsidRDefault="00E25B6D" w:rsidP="00E25B6D">
      <w:pPr>
        <w:spacing w:after="240"/>
        <w:ind w:left="1440" w:hanging="720"/>
      </w:pPr>
      <w:r w:rsidRPr="006B2988">
        <w:t>(h)</w:t>
      </w:r>
      <w:r w:rsidRPr="006B2988">
        <w:tab/>
        <w:t xml:space="preserve">For Protected Information, to a vendor or prospective vendor of goods and services to ERCOT or a TDSP, so long as such vendor or prospective vendor:  </w:t>
      </w:r>
    </w:p>
    <w:p w14:paraId="11FD41EA" w14:textId="77777777" w:rsidR="00E25B6D" w:rsidRPr="006B2988" w:rsidRDefault="00E25B6D" w:rsidP="00E25B6D">
      <w:pPr>
        <w:pStyle w:val="List2"/>
        <w:ind w:left="2160"/>
        <w:rPr>
          <w:szCs w:val="24"/>
        </w:rPr>
      </w:pPr>
      <w:r w:rsidRPr="006B2988">
        <w:rPr>
          <w:szCs w:val="24"/>
        </w:rPr>
        <w:t>(</w:t>
      </w:r>
      <w:proofErr w:type="spellStart"/>
      <w:r w:rsidRPr="006B2988">
        <w:rPr>
          <w:szCs w:val="24"/>
        </w:rPr>
        <w:t>i</w:t>
      </w:r>
      <w:proofErr w:type="spellEnd"/>
      <w:r w:rsidRPr="006B2988">
        <w:rPr>
          <w:szCs w:val="24"/>
        </w:rPr>
        <w:t>)</w:t>
      </w:r>
      <w:r w:rsidRPr="006B2988">
        <w:rPr>
          <w:szCs w:val="24"/>
        </w:rPr>
        <w:tab/>
        <w:t xml:space="preserve">Is not a Market Participant, except that ERCOT or the TDSP may disclose Protected Information to a vendor or prospective vendor that is </w:t>
      </w:r>
      <w:r>
        <w:rPr>
          <w:szCs w:val="24"/>
        </w:rPr>
        <w:t>registered solely as</w:t>
      </w:r>
      <w:r w:rsidRPr="006B2988">
        <w:rPr>
          <w:szCs w:val="24"/>
        </w:rPr>
        <w:t xml:space="preserve"> an Independent Market Information System Registered Entity (IMRE) to the extent appropriate for the vendor to carry out its responsibilities in such capacity or for the prospective vendor to engage in commercial discussions; and </w:t>
      </w:r>
    </w:p>
    <w:p w14:paraId="3BD666BB" w14:textId="77777777" w:rsidR="00E25B6D" w:rsidRPr="006B2988" w:rsidRDefault="00E25B6D" w:rsidP="00E25B6D">
      <w:pPr>
        <w:pStyle w:val="List2"/>
        <w:ind w:left="2160"/>
        <w:rPr>
          <w:szCs w:val="24"/>
        </w:rPr>
      </w:pPr>
      <w:r w:rsidRPr="006B2988">
        <w:rPr>
          <w:szCs w:val="24"/>
        </w:rPr>
        <w:t>(ii)</w:t>
      </w:r>
      <w:r w:rsidRPr="006B2988">
        <w:rPr>
          <w:szCs w:val="24"/>
        </w:rPr>
        <w:tab/>
        <w:t>Has executed a confidentiality agreement with requirements at least as restrictive as those in Section 1.3; or</w:t>
      </w:r>
    </w:p>
    <w:p w14:paraId="2B2FDAAB" w14:textId="77777777" w:rsidR="00E25B6D" w:rsidRDefault="00E25B6D" w:rsidP="00E25B6D">
      <w:pPr>
        <w:spacing w:after="240"/>
        <w:ind w:left="1440" w:hanging="720"/>
      </w:pPr>
      <w:r w:rsidRPr="006B2988">
        <w:t>(</w:t>
      </w:r>
      <w:proofErr w:type="spellStart"/>
      <w:r w:rsidRPr="006B2988">
        <w:t>i</w:t>
      </w:r>
      <w:proofErr w:type="spellEnd"/>
      <w:r w:rsidRPr="006B2988">
        <w:t>)</w:t>
      </w:r>
      <w:r w:rsidRPr="006B2988">
        <w:tab/>
        <w:t>For ECEII, to a vendor or prospective vendor of goods and services, so long as such vendor or prospective vendor has executed a confidentiality agreement with requirements at least as restrictive as those in Section 1.3; or</w:t>
      </w:r>
    </w:p>
    <w:p w14:paraId="65E49794" w14:textId="77777777" w:rsidR="00E25B6D" w:rsidRDefault="00E25B6D" w:rsidP="00E25B6D">
      <w:pPr>
        <w:spacing w:after="240"/>
        <w:ind w:left="1440" w:hanging="720"/>
      </w:pPr>
      <w:r>
        <w:t>(j)</w:t>
      </w:r>
      <w:r>
        <w:tab/>
        <w:t xml:space="preserve">For </w:t>
      </w:r>
      <w:r w:rsidRPr="006B2988">
        <w:t>Protected Information</w:t>
      </w:r>
      <w:r>
        <w:t xml:space="preserve">, to an ERCOT Research and Innovation (R&amp;I) Partner that has agreed to perform ERCOT Research and Innovation for ERCOT, so long as the ERCOT R&amp;I Partner: </w:t>
      </w:r>
    </w:p>
    <w:p w14:paraId="0D97F138" w14:textId="77777777" w:rsidR="00E25B6D" w:rsidRPr="006B2988" w:rsidRDefault="00E25B6D" w:rsidP="00E25B6D">
      <w:pPr>
        <w:pStyle w:val="List2"/>
        <w:ind w:left="2160"/>
        <w:rPr>
          <w:szCs w:val="24"/>
        </w:rPr>
      </w:pPr>
      <w:r w:rsidRPr="006B2988">
        <w:rPr>
          <w:szCs w:val="24"/>
        </w:rPr>
        <w:t>(</w:t>
      </w:r>
      <w:proofErr w:type="spellStart"/>
      <w:r w:rsidRPr="006B2988">
        <w:rPr>
          <w:szCs w:val="24"/>
        </w:rPr>
        <w:t>i</w:t>
      </w:r>
      <w:proofErr w:type="spellEnd"/>
      <w:r w:rsidRPr="006B2988">
        <w:rPr>
          <w:szCs w:val="24"/>
        </w:rPr>
        <w:t>)</w:t>
      </w:r>
      <w:r w:rsidRPr="006B2988">
        <w:rPr>
          <w:szCs w:val="24"/>
        </w:rPr>
        <w:tab/>
        <w:t xml:space="preserve">Is not a Market Participant, except that ERCOT may disclose Protected Information to </w:t>
      </w:r>
      <w:r>
        <w:rPr>
          <w:szCs w:val="24"/>
        </w:rPr>
        <w:t>an ERCOT R&amp;I Partner</w:t>
      </w:r>
      <w:r w:rsidRPr="006B2988">
        <w:rPr>
          <w:szCs w:val="24"/>
        </w:rPr>
        <w:t xml:space="preserve"> that </w:t>
      </w:r>
      <w:r w:rsidRPr="00241E45">
        <w:rPr>
          <w:szCs w:val="24"/>
        </w:rPr>
        <w:t>is registered solely</w:t>
      </w:r>
      <w:r>
        <w:rPr>
          <w:szCs w:val="24"/>
        </w:rPr>
        <w:t xml:space="preserve"> as</w:t>
      </w:r>
      <w:r w:rsidRPr="006B2988">
        <w:rPr>
          <w:szCs w:val="24"/>
        </w:rPr>
        <w:t xml:space="preserve"> </w:t>
      </w:r>
      <w:proofErr w:type="gramStart"/>
      <w:r w:rsidRPr="006B2988">
        <w:rPr>
          <w:szCs w:val="24"/>
        </w:rPr>
        <w:t>an</w:t>
      </w:r>
      <w:r>
        <w:rPr>
          <w:szCs w:val="24"/>
        </w:rPr>
        <w:t xml:space="preserve"> </w:t>
      </w:r>
      <w:r w:rsidRPr="006B2988">
        <w:rPr>
          <w:szCs w:val="24"/>
        </w:rPr>
        <w:t xml:space="preserve"> </w:t>
      </w:r>
      <w:r w:rsidRPr="006D759F">
        <w:rPr>
          <w:szCs w:val="24"/>
        </w:rPr>
        <w:t>Independent</w:t>
      </w:r>
      <w:proofErr w:type="gramEnd"/>
      <w:r w:rsidRPr="006D759F">
        <w:rPr>
          <w:szCs w:val="24"/>
        </w:rPr>
        <w:t xml:space="preserve"> Market Information System Registered Entity (IMRE)</w:t>
      </w:r>
      <w:r w:rsidRPr="006B2988">
        <w:rPr>
          <w:szCs w:val="24"/>
        </w:rPr>
        <w:t xml:space="preserve"> to the extent appropriate for the </w:t>
      </w:r>
      <w:r>
        <w:rPr>
          <w:szCs w:val="24"/>
        </w:rPr>
        <w:t>ERCOT R&amp;I Partner</w:t>
      </w:r>
      <w:r w:rsidRPr="006B2988">
        <w:rPr>
          <w:szCs w:val="24"/>
        </w:rPr>
        <w:t xml:space="preserve"> to carry out its responsibilities in such capacity; and </w:t>
      </w:r>
    </w:p>
    <w:p w14:paraId="190DACC4" w14:textId="77777777" w:rsidR="00E25B6D" w:rsidRPr="006B2988" w:rsidRDefault="00E25B6D" w:rsidP="00E25B6D">
      <w:pPr>
        <w:pStyle w:val="List2"/>
        <w:ind w:left="2160"/>
        <w:rPr>
          <w:szCs w:val="24"/>
        </w:rPr>
      </w:pPr>
      <w:r w:rsidRPr="006B2988">
        <w:rPr>
          <w:szCs w:val="24"/>
        </w:rPr>
        <w:lastRenderedPageBreak/>
        <w:t>(ii)</w:t>
      </w:r>
      <w:r w:rsidRPr="006B2988">
        <w:rPr>
          <w:szCs w:val="24"/>
        </w:rPr>
        <w:tab/>
        <w:t>Has executed a confidentiality agreement with requirements at least as restrictive as those in Section 1.3; or</w:t>
      </w:r>
    </w:p>
    <w:p w14:paraId="3CA99041" w14:textId="77777777" w:rsidR="00E25B6D" w:rsidRDefault="00E25B6D" w:rsidP="00E25B6D">
      <w:pPr>
        <w:spacing w:after="240"/>
        <w:ind w:left="1440" w:hanging="720"/>
      </w:pPr>
      <w:proofErr w:type="gramStart"/>
      <w:r>
        <w:t>(k)</w:t>
      </w:r>
      <w:r>
        <w:tab/>
      </w:r>
      <w:r w:rsidRPr="00BA3F29">
        <w:t>For</w:t>
      </w:r>
      <w:proofErr w:type="gramEnd"/>
      <w:r w:rsidRPr="00BA3F29">
        <w:t xml:space="preserve"> ECEII, to a</w:t>
      </w:r>
      <w:r>
        <w:t>n ERCOT R&amp;I Partner</w:t>
      </w:r>
      <w:r w:rsidRPr="00BA3F29">
        <w:t xml:space="preserve"> </w:t>
      </w:r>
      <w:r>
        <w:t>that has agreed to perform ERCOT Research and Innovation for ERCOT</w:t>
      </w:r>
      <w:r w:rsidRPr="00BA3F29">
        <w:t xml:space="preserve">, so long as such </w:t>
      </w:r>
      <w:r>
        <w:t>ERCOT R&amp;I Partner</w:t>
      </w:r>
      <w:r w:rsidRPr="00BA3F29">
        <w:t xml:space="preserve"> has executed a confidentiality agreement with requirements at least as restrictive as those in Section 1.3;</w:t>
      </w:r>
      <w:r>
        <w:t xml:space="preserve"> or</w:t>
      </w:r>
    </w:p>
    <w:p w14:paraId="500FD82B" w14:textId="77777777" w:rsidR="00E25B6D" w:rsidRPr="008A33B0" w:rsidRDefault="00E25B6D" w:rsidP="00E25B6D">
      <w:pPr>
        <w:spacing w:after="240"/>
        <w:ind w:left="1440" w:hanging="720"/>
      </w:pPr>
      <w:r w:rsidRPr="003A632B">
        <w:t>(</w:t>
      </w:r>
      <w:r>
        <w:t>l</w:t>
      </w:r>
      <w:r w:rsidRPr="003A632B">
        <w:t>)</w:t>
      </w:r>
      <w:r w:rsidRPr="003A632B">
        <w:tab/>
        <w:t>To</w:t>
      </w:r>
      <w:r>
        <w:t xml:space="preserve"> FERC,</w:t>
      </w:r>
      <w:r w:rsidRPr="003A632B">
        <w:t xml:space="preserve"> the North American Electric Reliability Corporation (NERC) or the NERC Regional Entity </w:t>
      </w:r>
      <w:r>
        <w:t>if requested under the authority of the Federal Power Act Section 215</w:t>
      </w:r>
      <w:r w:rsidRPr="003A632B">
        <w:t>, but any Receiving Party or Creating Party must make reasonable efforts to restrict public access to the disclosed Protected Information or ECEII</w:t>
      </w:r>
      <w:r>
        <w:t xml:space="preserve">.  This exception does not limit FERC’s, </w:t>
      </w:r>
      <w:proofErr w:type="gramStart"/>
      <w:r>
        <w:t>NERC’s</w:t>
      </w:r>
      <w:proofErr w:type="gramEnd"/>
      <w:r>
        <w:t>, or the NERC Regional Entity’s access to Protected Information or ECEII as it existed on September 1, 2024</w:t>
      </w:r>
      <w:r w:rsidRPr="003A632B">
        <w:t>; or</w:t>
      </w:r>
    </w:p>
    <w:p w14:paraId="0AE4B933" w14:textId="77777777" w:rsidR="00E25B6D" w:rsidRPr="008A33B0" w:rsidRDefault="00E25B6D" w:rsidP="00E25B6D">
      <w:pPr>
        <w:spacing w:after="240"/>
        <w:ind w:left="1440" w:hanging="720"/>
      </w:pPr>
      <w:proofErr w:type="gramStart"/>
      <w:r w:rsidRPr="008A33B0">
        <w:t>(</w:t>
      </w:r>
      <w:r>
        <w:t>m</w:t>
      </w:r>
      <w:r w:rsidRPr="008A33B0">
        <w:t>)</w:t>
      </w:r>
      <w:r w:rsidRPr="008A33B0">
        <w:tab/>
        <w:t>To</w:t>
      </w:r>
      <w:proofErr w:type="gramEnd"/>
      <w:r w:rsidRPr="008A33B0">
        <w:t xml:space="preserve"> ERCOT and its consultants, the IMM, </w:t>
      </w:r>
      <w:r>
        <w:t xml:space="preserve">the Reliability Monitor, </w:t>
      </w:r>
      <w:r w:rsidRPr="008A33B0">
        <w:t xml:space="preserve">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w:t>
      </w:r>
      <w:proofErr w:type="gramStart"/>
      <w:r w:rsidRPr="008A33B0">
        <w:t>similar to</w:t>
      </w:r>
      <w:proofErr w:type="gramEnd"/>
      <w:r w:rsidRPr="008A33B0">
        <w:t xml:space="preserve">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3A18943" w14:textId="77777777" w:rsidR="00E25B6D" w:rsidRPr="008A33B0" w:rsidRDefault="00E25B6D" w:rsidP="00E25B6D">
      <w:pPr>
        <w:pStyle w:val="List2"/>
        <w:ind w:left="2160"/>
        <w:rPr>
          <w:szCs w:val="24"/>
        </w:rPr>
      </w:pPr>
      <w:r w:rsidRPr="008A33B0">
        <w:rPr>
          <w:szCs w:val="24"/>
        </w:rPr>
        <w:t>(</w:t>
      </w:r>
      <w:proofErr w:type="spellStart"/>
      <w:r w:rsidRPr="008A33B0">
        <w:rPr>
          <w:szCs w:val="24"/>
        </w:rPr>
        <w:t>i</w:t>
      </w:r>
      <w:proofErr w:type="spellEnd"/>
      <w:r w:rsidRPr="008A33B0">
        <w:rPr>
          <w:szCs w:val="24"/>
        </w:rPr>
        <w:t>)</w:t>
      </w:r>
      <w:r w:rsidRPr="008A33B0">
        <w:rPr>
          <w:szCs w:val="24"/>
        </w:rPr>
        <w:tab/>
        <w:t xml:space="preserve">QSE Ancillary Service awards and deployments, in aggregate and by type of </w:t>
      </w:r>
      <w:proofErr w:type="gramStart"/>
      <w:r w:rsidRPr="008A33B0">
        <w:rPr>
          <w:szCs w:val="24"/>
        </w:rPr>
        <w:t>Resource;</w:t>
      </w:r>
      <w:proofErr w:type="gramEnd"/>
    </w:p>
    <w:p w14:paraId="671B7780" w14:textId="77777777" w:rsidR="00E25B6D" w:rsidRPr="008A33B0" w:rsidRDefault="00E25B6D" w:rsidP="00E25B6D">
      <w:pPr>
        <w:pStyle w:val="List2"/>
        <w:ind w:left="2160"/>
        <w:rPr>
          <w:szCs w:val="24"/>
        </w:rPr>
      </w:pPr>
      <w:r w:rsidRPr="008A33B0">
        <w:rPr>
          <w:szCs w:val="24"/>
        </w:rPr>
        <w:t>(ii)</w:t>
      </w:r>
      <w:r w:rsidRPr="008A33B0">
        <w:rPr>
          <w:szCs w:val="24"/>
        </w:rPr>
        <w:tab/>
        <w:t xml:space="preserve">Resource facility availability status, including the status of switching devices, auxiliary loads, and mechanical systems that had a material impact on Resource facility availability or an adverse impact on the transmission system </w:t>
      </w:r>
      <w:proofErr w:type="gramStart"/>
      <w:r w:rsidRPr="008A33B0">
        <w:rPr>
          <w:szCs w:val="24"/>
        </w:rPr>
        <w:t>operation;</w:t>
      </w:r>
      <w:proofErr w:type="gramEnd"/>
    </w:p>
    <w:p w14:paraId="23C45121" w14:textId="77777777" w:rsidR="00E25B6D" w:rsidRPr="008A33B0" w:rsidRDefault="00E25B6D" w:rsidP="00E25B6D">
      <w:pPr>
        <w:pStyle w:val="List2"/>
        <w:ind w:left="2160"/>
        <w:rPr>
          <w:szCs w:val="24"/>
        </w:rPr>
      </w:pPr>
      <w:r w:rsidRPr="008A33B0">
        <w:rPr>
          <w:szCs w:val="24"/>
        </w:rPr>
        <w:t>(iii)</w:t>
      </w:r>
      <w:r w:rsidRPr="008A33B0">
        <w:rPr>
          <w:szCs w:val="24"/>
        </w:rPr>
        <w:tab/>
        <w:t xml:space="preserve">Individual Resource information including Base Points, maximum/minimum generating capability, </w:t>
      </w:r>
      <w:proofErr w:type="gramStart"/>
      <w:r w:rsidRPr="008A33B0">
        <w:rPr>
          <w:szCs w:val="24"/>
        </w:rPr>
        <w:t>droop</w:t>
      </w:r>
      <w:proofErr w:type="gramEnd"/>
      <w:r w:rsidRPr="008A33B0">
        <w:rPr>
          <w:szCs w:val="24"/>
        </w:rPr>
        <w:t xml:space="preserve"> setting, real power output, and reactive </w:t>
      </w:r>
      <w:proofErr w:type="gramStart"/>
      <w:r w:rsidRPr="008A33B0">
        <w:rPr>
          <w:szCs w:val="24"/>
        </w:rPr>
        <w:t>output;</w:t>
      </w:r>
      <w:proofErr w:type="gramEnd"/>
    </w:p>
    <w:p w14:paraId="3D691A7B" w14:textId="77777777" w:rsidR="00E25B6D" w:rsidRPr="008A33B0" w:rsidRDefault="00E25B6D" w:rsidP="00E25B6D">
      <w:pPr>
        <w:pStyle w:val="List2"/>
        <w:ind w:left="2160"/>
        <w:rPr>
          <w:szCs w:val="24"/>
        </w:rPr>
      </w:pPr>
      <w:r w:rsidRPr="008A33B0">
        <w:rPr>
          <w:szCs w:val="24"/>
        </w:rPr>
        <w:t>(iv)</w:t>
      </w:r>
      <w:r w:rsidRPr="008A33B0">
        <w:rPr>
          <w:szCs w:val="24"/>
        </w:rPr>
        <w:tab/>
        <w:t xml:space="preserve">Resource protective device settings and </w:t>
      </w:r>
      <w:proofErr w:type="gramStart"/>
      <w:r w:rsidRPr="008A33B0">
        <w:rPr>
          <w:szCs w:val="24"/>
        </w:rPr>
        <w:t>status;</w:t>
      </w:r>
      <w:proofErr w:type="gramEnd"/>
    </w:p>
    <w:p w14:paraId="0429C312" w14:textId="77777777" w:rsidR="00E25B6D" w:rsidRPr="008A33B0" w:rsidRDefault="00E25B6D" w:rsidP="00E25B6D">
      <w:pPr>
        <w:pStyle w:val="List2"/>
        <w:ind w:left="2160"/>
        <w:rPr>
          <w:szCs w:val="24"/>
        </w:rPr>
      </w:pPr>
      <w:r w:rsidRPr="008A33B0">
        <w:rPr>
          <w:szCs w:val="24"/>
        </w:rPr>
        <w:t>(v)</w:t>
      </w:r>
      <w:r w:rsidRPr="008A33B0">
        <w:rPr>
          <w:szCs w:val="24"/>
        </w:rPr>
        <w:tab/>
        <w:t xml:space="preserve">Data from </w:t>
      </w:r>
      <w:proofErr w:type="gramStart"/>
      <w:r w:rsidRPr="008A33B0">
        <w:rPr>
          <w:szCs w:val="24"/>
        </w:rPr>
        <w:t>COPs;</w:t>
      </w:r>
      <w:proofErr w:type="gramEnd"/>
      <w:r w:rsidRPr="008A33B0">
        <w:rPr>
          <w:szCs w:val="24"/>
        </w:rPr>
        <w:t xml:space="preserve"> </w:t>
      </w:r>
    </w:p>
    <w:p w14:paraId="512D299C" w14:textId="77777777" w:rsidR="00E25B6D" w:rsidRPr="008A33B0" w:rsidRDefault="00E25B6D" w:rsidP="00E25B6D">
      <w:pPr>
        <w:pStyle w:val="List2"/>
        <w:ind w:left="2160"/>
        <w:rPr>
          <w:szCs w:val="24"/>
        </w:rPr>
      </w:pPr>
      <w:r w:rsidRPr="008A33B0">
        <w:rPr>
          <w:szCs w:val="24"/>
        </w:rPr>
        <w:t>(vi)</w:t>
      </w:r>
      <w:r w:rsidRPr="008A33B0">
        <w:rPr>
          <w:szCs w:val="24"/>
        </w:rPr>
        <w:tab/>
        <w:t>Resource Outage schedule information; and</w:t>
      </w:r>
    </w:p>
    <w:p w14:paraId="4CA2159F" w14:textId="77777777" w:rsidR="00E25B6D" w:rsidRPr="008A33B0" w:rsidRDefault="00E25B6D" w:rsidP="00E25B6D">
      <w:pPr>
        <w:pStyle w:val="List2"/>
        <w:ind w:left="2160"/>
        <w:rPr>
          <w:szCs w:val="24"/>
        </w:rPr>
      </w:pPr>
      <w:r w:rsidRPr="008A33B0">
        <w:rPr>
          <w:szCs w:val="24"/>
        </w:rPr>
        <w:lastRenderedPageBreak/>
        <w:t>(vii)</w:t>
      </w:r>
      <w:r w:rsidRPr="008A33B0">
        <w:rPr>
          <w:szCs w:val="24"/>
        </w:rPr>
        <w:tab/>
        <w:t>BSS test results and ERCOT’s Black Start plan, including individual Black Start Resource start-up procedures, cranking paths, and indi</w:t>
      </w:r>
      <w:r>
        <w:rPr>
          <w:szCs w:val="24"/>
        </w:rPr>
        <w:t xml:space="preserve">vidual TSP Black Start </w:t>
      </w:r>
      <w:proofErr w:type="gramStart"/>
      <w:r>
        <w:rPr>
          <w:szCs w:val="24"/>
        </w:rPr>
        <w:t>plans;</w:t>
      </w:r>
      <w:proofErr w:type="gramEnd"/>
    </w:p>
    <w:p w14:paraId="01244756" w14:textId="77777777" w:rsidR="00E25B6D" w:rsidRDefault="00E25B6D" w:rsidP="00E25B6D">
      <w:pPr>
        <w:spacing w:after="240"/>
        <w:ind w:left="1440" w:hanging="720"/>
      </w:pPr>
      <w:r w:rsidRPr="008A33B0">
        <w:t>(</w:t>
      </w:r>
      <w:r>
        <w:t>n</w:t>
      </w:r>
      <w:r w:rsidRPr="008A33B0">
        <w:t>)</w:t>
      </w:r>
      <w:r w:rsidRPr="008A33B0">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t xml:space="preserve">; </w:t>
      </w:r>
    </w:p>
    <w:p w14:paraId="67D16829" w14:textId="77777777" w:rsidR="00E25B6D" w:rsidRPr="00A234B7" w:rsidRDefault="00E25B6D" w:rsidP="00E25B6D">
      <w:pPr>
        <w:pStyle w:val="List2"/>
      </w:pPr>
      <w:r w:rsidRPr="00EB1157">
        <w:t>(</w:t>
      </w:r>
      <w:r>
        <w:t>o</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 or</w:t>
      </w:r>
    </w:p>
    <w:p w14:paraId="6795D665" w14:textId="77777777" w:rsidR="00E25B6D" w:rsidRPr="009C4D8B" w:rsidRDefault="00E25B6D" w:rsidP="00E25B6D">
      <w:pPr>
        <w:spacing w:after="240"/>
        <w:ind w:left="1440" w:hanging="720"/>
      </w:pPr>
      <w:r w:rsidRPr="009C4D8B">
        <w:t>(</w:t>
      </w:r>
      <w:r>
        <w:t>p</w:t>
      </w:r>
      <w:r w:rsidRPr="009C4D8B">
        <w:t>)</w:t>
      </w:r>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p>
    <w:p w14:paraId="7A4EBC67" w14:textId="77777777" w:rsidR="00E25B6D" w:rsidRPr="008A33B0" w:rsidRDefault="00E25B6D" w:rsidP="00E25B6D">
      <w:pPr>
        <w:pStyle w:val="BodyTextNumbered"/>
        <w:rPr>
          <w:szCs w:val="24"/>
        </w:rPr>
      </w:pPr>
      <w:r w:rsidRPr="00624CFA">
        <w:rPr>
          <w:szCs w:val="24"/>
        </w:rPr>
        <w:t>(2)</w:t>
      </w:r>
      <w:r w:rsidRPr="008A33B0">
        <w:rPr>
          <w:szCs w:val="24"/>
        </w:rPr>
        <w:tab/>
      </w:r>
      <w:r w:rsidRPr="008A33B0">
        <w:rPr>
          <w:szCs w:val="24"/>
          <w:lang w:val="en-US"/>
        </w:rPr>
        <w:t>Protected I</w:t>
      </w:r>
      <w:proofErr w:type="spellStart"/>
      <w:r w:rsidRPr="008A33B0">
        <w:rPr>
          <w:szCs w:val="24"/>
        </w:rPr>
        <w:t>nformation</w:t>
      </w:r>
      <w:proofErr w:type="spellEnd"/>
      <w:r w:rsidRPr="008A33B0">
        <w:rPr>
          <w:szCs w:val="24"/>
        </w:rPr>
        <w:t xml:space="preserve"> may not be disclosed to other Market Participants prior to ten days following the Operating Day under review</w:t>
      </w:r>
      <w:r>
        <w:rPr>
          <w:szCs w:val="24"/>
          <w:lang w:val="en-US"/>
        </w:rPr>
        <w:t>, except as permitted in paragraph (1)(n) above</w:t>
      </w:r>
      <w:r w:rsidRPr="008A33B0">
        <w:rPr>
          <w:szCs w:val="24"/>
        </w:rPr>
        <w:t>.</w:t>
      </w:r>
    </w:p>
    <w:p w14:paraId="399EA1D8" w14:textId="77777777" w:rsidR="00E25B6D" w:rsidRPr="008A33B0" w:rsidRDefault="00E25B6D" w:rsidP="00E25B6D">
      <w:pPr>
        <w:pStyle w:val="BodyTextNumbered"/>
        <w:rPr>
          <w:szCs w:val="24"/>
          <w:lang w:val="en-US"/>
        </w:rPr>
      </w:pPr>
      <w:r w:rsidRPr="008A33B0">
        <w:rPr>
          <w:szCs w:val="24"/>
          <w:lang w:val="en-US"/>
        </w:rPr>
        <w:t>(3)</w:t>
      </w:r>
      <w:r w:rsidRPr="008A33B0">
        <w:rPr>
          <w:szCs w:val="24"/>
          <w:lang w:val="en-US"/>
        </w:rPr>
        <w:tab/>
        <w:t xml:space="preserve">ERCOT may </w:t>
      </w:r>
      <w:proofErr w:type="gramStart"/>
      <w:r w:rsidRPr="008A33B0">
        <w:rPr>
          <w:szCs w:val="24"/>
          <w:lang w:val="en-US"/>
        </w:rPr>
        <w:t>disclose, and</w:t>
      </w:r>
      <w:proofErr w:type="gramEnd"/>
      <w:r w:rsidRPr="008A33B0">
        <w:rPr>
          <w:szCs w:val="24"/>
          <w:lang w:val="en-US"/>
        </w:rPr>
        <w:t xml:space="preserve">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15B3C100" w14:textId="77777777" w:rsidR="00E25B6D" w:rsidRPr="008A33B0" w:rsidRDefault="00E25B6D" w:rsidP="00E25B6D">
      <w:pPr>
        <w:spacing w:after="240"/>
        <w:ind w:left="1440" w:hanging="720"/>
      </w:pPr>
      <w:r w:rsidRPr="008A33B0">
        <w:t>(a)</w:t>
      </w:r>
      <w:r w:rsidRPr="008A33B0">
        <w:tab/>
        <w:t>ERCOT may propose to disclose ECEII</w:t>
      </w:r>
      <w:r>
        <w:t xml:space="preserve"> that is not otherwise protected from disclosure pursuant to law, regulation, or order</w:t>
      </w:r>
      <w:r w:rsidRPr="008A33B0">
        <w:t xml:space="preserve">.  Any Receiving Party or Creating Party other than ERCOT may request ERCOT authorization to disclose </w:t>
      </w:r>
      <w:r>
        <w:t xml:space="preserve">such </w:t>
      </w:r>
      <w:r w:rsidRPr="008A33B0">
        <w:t>ECEII.</w:t>
      </w:r>
    </w:p>
    <w:p w14:paraId="2BFFD533" w14:textId="77777777" w:rsidR="00E25B6D" w:rsidRPr="008A33B0" w:rsidRDefault="00E25B6D" w:rsidP="00E25B6D">
      <w:pPr>
        <w:pStyle w:val="List2"/>
        <w:ind w:left="2160"/>
        <w:rPr>
          <w:szCs w:val="24"/>
        </w:rPr>
      </w:pPr>
      <w:r w:rsidRPr="008A33B0">
        <w:rPr>
          <w:szCs w:val="24"/>
        </w:rPr>
        <w:t>(</w:t>
      </w:r>
      <w:proofErr w:type="spellStart"/>
      <w:r w:rsidRPr="008A33B0">
        <w:rPr>
          <w:szCs w:val="24"/>
        </w:rPr>
        <w:t>i</w:t>
      </w:r>
      <w:proofErr w:type="spellEnd"/>
      <w:r w:rsidRPr="008A33B0">
        <w:rPr>
          <w:szCs w:val="24"/>
        </w:rPr>
        <w:t>)</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w:t>
      </w:r>
      <w:r w:rsidRPr="008A33B0">
        <w:rPr>
          <w:szCs w:val="24"/>
        </w:rPr>
        <w:lastRenderedPageBreak/>
        <w:t xml:space="preserve">Notice regarding ERCOT’s intent to disclose the ECEII, subject to objection as further provided in paragraph (c) below. </w:t>
      </w:r>
    </w:p>
    <w:p w14:paraId="10A2C1D9" w14:textId="77777777" w:rsidR="00E25B6D" w:rsidRPr="008A33B0" w:rsidRDefault="00E25B6D" w:rsidP="00E25B6D">
      <w:pPr>
        <w:pStyle w:val="List2"/>
        <w:ind w:left="2160"/>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4EF35DC6" w14:textId="77777777" w:rsidR="00E25B6D" w:rsidRPr="008A33B0" w:rsidRDefault="00E25B6D" w:rsidP="00E25B6D">
      <w:pPr>
        <w:spacing w:after="240"/>
        <w:ind w:left="1440" w:hanging="720"/>
      </w:pPr>
      <w:r w:rsidRPr="008A33B0">
        <w:t>(b)</w:t>
      </w:r>
      <w:r w:rsidRPr="008A33B0">
        <w:tab/>
        <w:t>The Market Notice issued pursuant to paragraph (a)(</w:t>
      </w:r>
      <w:proofErr w:type="spellStart"/>
      <w:r w:rsidRPr="008A33B0">
        <w:t>i</w:t>
      </w:r>
      <w:proofErr w:type="spellEnd"/>
      <w:r w:rsidRPr="008A33B0">
        <w:t xml:space="preserve">)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t xml:space="preserve">to the </w:t>
      </w:r>
      <w:r w:rsidRPr="008A33B0">
        <w:t xml:space="preserve">public, the persons to whom ECEII would be disclosed.  The authorization shall be effective unless a Market Participant submits an objection pursuant to paragraph (c) below.  </w:t>
      </w:r>
    </w:p>
    <w:p w14:paraId="69615AC1" w14:textId="77777777" w:rsidR="00E25B6D" w:rsidRPr="008A33B0" w:rsidRDefault="00E25B6D" w:rsidP="00E25B6D">
      <w:pPr>
        <w:spacing w:after="240"/>
        <w:ind w:left="1440" w:hanging="720"/>
      </w:pPr>
      <w:r w:rsidRPr="008A33B0">
        <w:t>(c)</w:t>
      </w:r>
      <w:r w:rsidRPr="008A33B0">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56E3988C" w14:textId="77777777" w:rsidR="00E25B6D" w:rsidRPr="008A33B0" w:rsidRDefault="00E25B6D" w:rsidP="00E25B6D">
      <w:pPr>
        <w:spacing w:after="240"/>
        <w:ind w:left="1440" w:hanging="720"/>
      </w:pPr>
      <w:r w:rsidRPr="008A33B0">
        <w:t>(d)</w:t>
      </w:r>
      <w:r w:rsidRPr="008A33B0">
        <w:tab/>
        <w:t xml:space="preserve">If one or more objections to disclosure </w:t>
      </w:r>
      <w:proofErr w:type="gramStart"/>
      <w:r w:rsidRPr="008A33B0">
        <w:t>is</w:t>
      </w:r>
      <w:proofErr w:type="gramEnd"/>
      <w:r w:rsidRPr="008A33B0">
        <w:t xml:space="preserve">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t>ERCOT’s determination in the second Market Notice is a final decision that may be challenged at the PUCT without using the processes described in Section 20, Alternative Dispute Resolution</w:t>
      </w:r>
      <w:r>
        <w:t xml:space="preserve"> Procedure and Procedure for Return of Settlement Funds</w:t>
      </w:r>
      <w:r w:rsidRPr="003D74FE">
        <w:t>.</w:t>
      </w:r>
      <w:r w:rsidRPr="008A33B0">
        <w:t xml:space="preserve">  If ERCOT authorizes a non-public disclosure of ECEII, the party disclosing the ECEII shall require each recipient of ECEII to </w:t>
      </w:r>
      <w:r w:rsidRPr="00482E8A">
        <w:t xml:space="preserve">enter into a nondisclosure agreement that includes the restrictions against disclosure described </w:t>
      </w:r>
      <w:r w:rsidRPr="00482E8A">
        <w:lastRenderedPageBreak/>
        <w:t>in Section</w:t>
      </w:r>
      <w:r w:rsidRPr="008A33B0">
        <w:t xml:space="preserve"> 1.3.2</w:t>
      </w:r>
      <w:r>
        <w:t xml:space="preserve">, </w:t>
      </w:r>
      <w:r w:rsidRPr="00FA4237">
        <w:t>ERCOT Critical Energy Infrastructure Information</w:t>
      </w:r>
      <w:r>
        <w:t>,</w:t>
      </w:r>
      <w:r w:rsidRPr="008A33B0">
        <w:t xml:space="preserve"> as a condition for obtaining the ECEII.</w:t>
      </w:r>
    </w:p>
    <w:p w14:paraId="7460050E" w14:textId="77777777" w:rsidR="00E25B6D" w:rsidRDefault="00E25B6D" w:rsidP="00E25B6D">
      <w:pPr>
        <w:spacing w:after="240"/>
        <w:ind w:left="1440" w:hanging="720"/>
      </w:pPr>
      <w:r w:rsidRPr="008A33B0">
        <w:t>(e)</w:t>
      </w:r>
      <w:r w:rsidRPr="008A33B0">
        <w:tab/>
        <w:t>Notwithstanding anything in this Section, ERCOT may disclose ECEII to any federal</w:t>
      </w:r>
      <w:r>
        <w:t>,</w:t>
      </w:r>
      <w:r w:rsidRPr="008A33B0">
        <w:t xml:space="preserve"> state </w:t>
      </w:r>
      <w:r>
        <w:t xml:space="preserve">or local </w:t>
      </w:r>
      <w:r w:rsidRPr="008A33B0">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t xml:space="preserve">(3) </w:t>
      </w:r>
      <w:r w:rsidRPr="008A33B0">
        <w:t xml:space="preserve">would impair that government official’s ability to take action to address a public emergency.  </w:t>
      </w:r>
      <w:r>
        <w:t>A</w:t>
      </w:r>
      <w:r w:rsidRPr="008A33B0">
        <w:t>s soon as practicable, but no later than 24 hours following the disclosure</w:t>
      </w:r>
      <w:r>
        <w:t>:</w:t>
      </w:r>
    </w:p>
    <w:p w14:paraId="22AECDE4" w14:textId="77777777" w:rsidR="00E25B6D" w:rsidRPr="00DE5FAB" w:rsidRDefault="00E25B6D" w:rsidP="00E25B6D">
      <w:pPr>
        <w:pStyle w:val="List2"/>
        <w:ind w:left="2160"/>
        <w:rPr>
          <w:szCs w:val="24"/>
        </w:rPr>
      </w:pPr>
      <w:r w:rsidRPr="00DE5FAB">
        <w:rPr>
          <w:szCs w:val="24"/>
        </w:rPr>
        <w:t>(</w:t>
      </w:r>
      <w:proofErr w:type="spellStart"/>
      <w:r w:rsidRPr="00DE5FAB">
        <w:rPr>
          <w:szCs w:val="24"/>
        </w:rPr>
        <w:t>i</w:t>
      </w:r>
      <w:proofErr w:type="spellEnd"/>
      <w:r w:rsidRPr="00DE5FAB">
        <w:rPr>
          <w:szCs w:val="24"/>
        </w:rPr>
        <w:t>)</w:t>
      </w:r>
      <w:r w:rsidRPr="00DE5FAB">
        <w:rPr>
          <w:szCs w:val="24"/>
        </w:rPr>
        <w:tab/>
        <w:t>ERCOT shall provide Notice to the Disclosing Party and all Market Participants materially impacted by the disclosure; and</w:t>
      </w:r>
    </w:p>
    <w:p w14:paraId="271D7B92" w14:textId="77777777" w:rsidR="00E25B6D" w:rsidRPr="00DE5FAB" w:rsidRDefault="00E25B6D" w:rsidP="00E25B6D">
      <w:pPr>
        <w:pStyle w:val="List2"/>
        <w:ind w:left="2160"/>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311A5E6A" w14:textId="77777777" w:rsidR="00E25B6D" w:rsidRDefault="00E25B6D" w:rsidP="00E25B6D">
      <w:pPr>
        <w:pStyle w:val="List2"/>
        <w:ind w:left="2160"/>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5BA4E232" w14:textId="77777777" w:rsidR="00E25B6D" w:rsidRDefault="00E25B6D" w:rsidP="00E25B6D">
      <w:pPr>
        <w:spacing w:after="240"/>
        <w:ind w:left="1440" w:hanging="720"/>
      </w:pPr>
      <w:r w:rsidRPr="008A33B0">
        <w:t>(</w:t>
      </w:r>
      <w:r>
        <w:t>f</w:t>
      </w:r>
      <w:r w:rsidRPr="008A33B0">
        <w:t>)</w:t>
      </w:r>
      <w:r w:rsidRPr="008A33B0">
        <w:tab/>
        <w:t xml:space="preserve">Notwithstanding anything in this Section, </w:t>
      </w:r>
      <w:r>
        <w:t>a</w:t>
      </w:r>
      <w:r w:rsidRPr="008A33B0">
        <w:t>ny Receiving Party or Creating Party other than ERCOT may disclose ECEII to any federal</w:t>
      </w:r>
      <w:r>
        <w:t>,</w:t>
      </w:r>
      <w:r w:rsidRPr="008A33B0">
        <w:t xml:space="preserve"> state </w:t>
      </w:r>
      <w:r>
        <w:t xml:space="preserve">or local </w:t>
      </w:r>
      <w:r w:rsidRPr="008A33B0">
        <w:t xml:space="preserve">government official without </w:t>
      </w:r>
      <w:r>
        <w:t xml:space="preserve">requesting prior authorization from ERCOT </w:t>
      </w:r>
      <w:r w:rsidRPr="008A33B0">
        <w:t xml:space="preserve">if </w:t>
      </w:r>
      <w:r>
        <w:t xml:space="preserve">the </w:t>
      </w:r>
      <w:r w:rsidRPr="008A33B0">
        <w:t>Receiving Party or Creating Party</w:t>
      </w:r>
      <w:r>
        <w:t xml:space="preserve"> </w:t>
      </w:r>
      <w:r w:rsidRPr="008A33B0">
        <w:t xml:space="preserve">determines that such disclosure is necessary to facilitate the government official’s public duties and that the delay associated with </w:t>
      </w:r>
      <w:r>
        <w:t xml:space="preserve">requesting prior ERCOT authorization as </w:t>
      </w:r>
      <w:r w:rsidRPr="008A33B0">
        <w:t xml:space="preserve">otherwise required by this paragraph </w:t>
      </w:r>
      <w:r>
        <w:t xml:space="preserve">(3) </w:t>
      </w:r>
      <w:r w:rsidRPr="008A33B0">
        <w:t xml:space="preserve">would impair that government official’s ability to take action to address a public emergency.  </w:t>
      </w:r>
    </w:p>
    <w:p w14:paraId="5F868243" w14:textId="77777777" w:rsidR="00E25B6D" w:rsidRDefault="00E25B6D" w:rsidP="00E25B6D">
      <w:pPr>
        <w:pStyle w:val="List2"/>
        <w:ind w:left="2160"/>
        <w:rPr>
          <w:szCs w:val="24"/>
        </w:rPr>
      </w:pPr>
      <w:r>
        <w:rPr>
          <w:szCs w:val="24"/>
        </w:rPr>
        <w:t>(</w:t>
      </w:r>
      <w:proofErr w:type="spellStart"/>
      <w:r>
        <w:rPr>
          <w:szCs w:val="24"/>
        </w:rPr>
        <w:t>i</w:t>
      </w:r>
      <w:proofErr w:type="spellEnd"/>
      <w:r>
        <w:rPr>
          <w:szCs w:val="24"/>
        </w:rPr>
        <w:t>)</w:t>
      </w:r>
      <w:r>
        <w:rPr>
          <w:szCs w:val="24"/>
        </w:rPr>
        <w:tab/>
        <w:t xml:space="preserve">The </w:t>
      </w:r>
      <w:r w:rsidRPr="008A33B0">
        <w:rPr>
          <w:szCs w:val="24"/>
        </w:rPr>
        <w:t xml:space="preserve">Receiving Party or Creating Party </w:t>
      </w:r>
      <w:r>
        <w:rPr>
          <w:szCs w:val="24"/>
        </w:rPr>
        <w:t xml:space="preserve">shall provide Notice to </w:t>
      </w:r>
      <w:proofErr w:type="gramStart"/>
      <w:r>
        <w:rPr>
          <w:szCs w:val="24"/>
        </w:rPr>
        <w:t>ERCOT</w:t>
      </w:r>
      <w:proofErr w:type="gramEnd"/>
      <w:r>
        <w:rPr>
          <w:szCs w:val="24"/>
        </w:rPr>
        <w:t xml:space="preserve"> and all Market Participants materially impacted by the disclosure </w:t>
      </w:r>
      <w:r w:rsidRPr="008A33B0">
        <w:rPr>
          <w:szCs w:val="24"/>
        </w:rPr>
        <w:t>as soon as practicable, but no later than 24 hours following the disclosure</w:t>
      </w:r>
      <w:r>
        <w:rPr>
          <w:szCs w:val="24"/>
        </w:rPr>
        <w:t>.</w:t>
      </w:r>
    </w:p>
    <w:p w14:paraId="464025F9" w14:textId="77777777" w:rsidR="00E25B6D" w:rsidRDefault="00E25B6D" w:rsidP="00E25B6D">
      <w:pPr>
        <w:pStyle w:val="List2"/>
        <w:ind w:left="2160"/>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7CD02F97" w14:textId="77777777" w:rsidR="005806A6" w:rsidRPr="001A76C4" w:rsidRDefault="005806A6" w:rsidP="001A76C4">
      <w:pPr>
        <w:spacing w:after="240"/>
        <w:ind w:left="2160" w:hanging="720"/>
        <w:rPr>
          <w:szCs w:val="20"/>
        </w:rPr>
      </w:pPr>
    </w:p>
    <w:p w14:paraId="035099FA" w14:textId="304F9B98" w:rsidR="009A3772" w:rsidRPr="00BA2009" w:rsidRDefault="009A3772" w:rsidP="00BC2D06"/>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BBAEF" w14:textId="77777777" w:rsidR="00BF28AA" w:rsidRDefault="00BF28AA">
      <w:r>
        <w:separator/>
      </w:r>
    </w:p>
  </w:endnote>
  <w:endnote w:type="continuationSeparator" w:id="0">
    <w:p w14:paraId="324B9E19" w14:textId="77777777" w:rsidR="00BF28AA" w:rsidRDefault="00BF2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16125A6B" w:rsidR="00D176CF" w:rsidRPr="00343077" w:rsidRDefault="00343077">
    <w:pPr>
      <w:pStyle w:val="Footer"/>
      <w:tabs>
        <w:tab w:val="clear" w:pos="4320"/>
        <w:tab w:val="clear" w:pos="8640"/>
        <w:tab w:val="right" w:pos="9360"/>
      </w:tabs>
      <w:rPr>
        <w:rFonts w:ascii="Arial" w:hAnsi="Arial" w:cs="Arial"/>
        <w:sz w:val="18"/>
        <w:szCs w:val="18"/>
      </w:rPr>
    </w:pPr>
    <w:r>
      <w:rPr>
        <w:rFonts w:ascii="Arial" w:hAnsi="Arial" w:cs="Arial"/>
        <w:sz w:val="18"/>
        <w:szCs w:val="18"/>
      </w:rPr>
      <w:t>1300</w:t>
    </w:r>
    <w:r w:rsidR="003E369E" w:rsidRPr="003E369E">
      <w:rPr>
        <w:rFonts w:ascii="Arial" w:hAnsi="Arial" w:cs="Arial"/>
        <w:sz w:val="18"/>
        <w:szCs w:val="18"/>
      </w:rPr>
      <w:t>NPRR-0</w:t>
    </w:r>
    <w:r w:rsidR="004E3334">
      <w:rPr>
        <w:rFonts w:ascii="Arial" w:hAnsi="Arial" w:cs="Arial"/>
        <w:sz w:val="18"/>
        <w:szCs w:val="18"/>
      </w:rPr>
      <w:t>8</w:t>
    </w:r>
    <w:r w:rsidR="003E369E" w:rsidRPr="003E369E">
      <w:rPr>
        <w:rFonts w:ascii="Arial" w:hAnsi="Arial" w:cs="Arial"/>
        <w:sz w:val="18"/>
        <w:szCs w:val="18"/>
      </w:rPr>
      <w:t xml:space="preserve"> </w:t>
    </w:r>
    <w:r w:rsidR="004E3334">
      <w:rPr>
        <w:rFonts w:ascii="Arial" w:hAnsi="Arial" w:cs="Arial"/>
        <w:sz w:val="18"/>
        <w:szCs w:val="18"/>
      </w:rPr>
      <w:t>TAC</w:t>
    </w:r>
    <w:r w:rsidR="00DC79C2">
      <w:rPr>
        <w:rFonts w:ascii="Arial" w:hAnsi="Arial" w:cs="Arial"/>
        <w:sz w:val="18"/>
        <w:szCs w:val="18"/>
      </w:rPr>
      <w:t xml:space="preserve"> Report</w:t>
    </w:r>
    <w:r w:rsidR="003E369E" w:rsidRPr="003E369E">
      <w:rPr>
        <w:rFonts w:ascii="Arial" w:hAnsi="Arial" w:cs="Arial"/>
        <w:sz w:val="18"/>
        <w:szCs w:val="18"/>
      </w:rPr>
      <w:t xml:space="preserve"> </w:t>
    </w:r>
    <w:r w:rsidR="00DC79C2">
      <w:rPr>
        <w:rFonts w:ascii="Arial" w:hAnsi="Arial" w:cs="Arial"/>
        <w:sz w:val="18"/>
        <w:szCs w:val="18"/>
      </w:rPr>
      <w:t>1</w:t>
    </w:r>
    <w:r w:rsidR="008342A9">
      <w:rPr>
        <w:rFonts w:ascii="Arial" w:hAnsi="Arial" w:cs="Arial"/>
        <w:sz w:val="18"/>
        <w:szCs w:val="18"/>
      </w:rPr>
      <w:t>11</w:t>
    </w:r>
    <w:r w:rsidR="004E3334">
      <w:rPr>
        <w:rFonts w:ascii="Arial" w:hAnsi="Arial" w:cs="Arial"/>
        <w:sz w:val="18"/>
        <w:szCs w:val="18"/>
      </w:rPr>
      <w:t>9</w:t>
    </w:r>
    <w:r w:rsidR="003E369E" w:rsidRPr="003E369E">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4F668" w14:textId="77777777" w:rsidR="00BF28AA" w:rsidRDefault="00BF28AA">
      <w:r>
        <w:separator/>
      </w:r>
    </w:p>
  </w:footnote>
  <w:footnote w:type="continuationSeparator" w:id="0">
    <w:p w14:paraId="3D210695" w14:textId="77777777" w:rsidR="00BF28AA" w:rsidRDefault="00BF2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09CF666" w:rsidR="00D176CF" w:rsidRDefault="00442894" w:rsidP="006E4597">
    <w:pPr>
      <w:pStyle w:val="Header"/>
      <w:jc w:val="center"/>
      <w:rPr>
        <w:sz w:val="32"/>
      </w:rPr>
    </w:pPr>
    <w:r>
      <w:rPr>
        <w:sz w:val="32"/>
      </w:rPr>
      <w:t>TAC</w:t>
    </w:r>
    <w:r w:rsidR="0008738A">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6pt;height:15pt;visibility:visible;mso-wrap-style:square" o:bullet="t">
        <v:imagedata r:id="rId1" o:title=""/>
      </v:shape>
    </w:pict>
  </w:numPicBullet>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2995"/>
    <w:rsid w:val="000401B8"/>
    <w:rsid w:val="00060A5A"/>
    <w:rsid w:val="00064B44"/>
    <w:rsid w:val="00067FE2"/>
    <w:rsid w:val="0007682E"/>
    <w:rsid w:val="0008738A"/>
    <w:rsid w:val="00097E05"/>
    <w:rsid w:val="000D1AEB"/>
    <w:rsid w:val="000D3E64"/>
    <w:rsid w:val="000F13C5"/>
    <w:rsid w:val="00105A36"/>
    <w:rsid w:val="00112479"/>
    <w:rsid w:val="00114689"/>
    <w:rsid w:val="0012757E"/>
    <w:rsid w:val="00130DD7"/>
    <w:rsid w:val="001313B4"/>
    <w:rsid w:val="0013235E"/>
    <w:rsid w:val="0013332D"/>
    <w:rsid w:val="0014546D"/>
    <w:rsid w:val="001500D9"/>
    <w:rsid w:val="001552FC"/>
    <w:rsid w:val="00156DB7"/>
    <w:rsid w:val="00157228"/>
    <w:rsid w:val="00160C3C"/>
    <w:rsid w:val="00176375"/>
    <w:rsid w:val="0017783C"/>
    <w:rsid w:val="0019314C"/>
    <w:rsid w:val="001A76C4"/>
    <w:rsid w:val="001F38F0"/>
    <w:rsid w:val="001F63B0"/>
    <w:rsid w:val="00216EE2"/>
    <w:rsid w:val="00237430"/>
    <w:rsid w:val="0026307D"/>
    <w:rsid w:val="00276434"/>
    <w:rsid w:val="00276A99"/>
    <w:rsid w:val="00286AD9"/>
    <w:rsid w:val="002966F3"/>
    <w:rsid w:val="002A174E"/>
    <w:rsid w:val="002A5552"/>
    <w:rsid w:val="002B69F3"/>
    <w:rsid w:val="002B763A"/>
    <w:rsid w:val="002D382A"/>
    <w:rsid w:val="002E23BA"/>
    <w:rsid w:val="002F1EDD"/>
    <w:rsid w:val="003013F2"/>
    <w:rsid w:val="0030232A"/>
    <w:rsid w:val="0030694A"/>
    <w:rsid w:val="003069F4"/>
    <w:rsid w:val="00343077"/>
    <w:rsid w:val="00350F00"/>
    <w:rsid w:val="00360920"/>
    <w:rsid w:val="00376733"/>
    <w:rsid w:val="00384709"/>
    <w:rsid w:val="00386C35"/>
    <w:rsid w:val="003A3D77"/>
    <w:rsid w:val="003B5AED"/>
    <w:rsid w:val="003C4995"/>
    <w:rsid w:val="003C6B7B"/>
    <w:rsid w:val="003D0B08"/>
    <w:rsid w:val="003E369E"/>
    <w:rsid w:val="003E3D42"/>
    <w:rsid w:val="00401F99"/>
    <w:rsid w:val="0040541D"/>
    <w:rsid w:val="004135BD"/>
    <w:rsid w:val="00422055"/>
    <w:rsid w:val="004302A4"/>
    <w:rsid w:val="004318EA"/>
    <w:rsid w:val="00441065"/>
    <w:rsid w:val="00442894"/>
    <w:rsid w:val="00442BE4"/>
    <w:rsid w:val="004463BA"/>
    <w:rsid w:val="004822D4"/>
    <w:rsid w:val="0048593F"/>
    <w:rsid w:val="0049290B"/>
    <w:rsid w:val="004A2A9E"/>
    <w:rsid w:val="004A4451"/>
    <w:rsid w:val="004B3511"/>
    <w:rsid w:val="004D3958"/>
    <w:rsid w:val="004E3334"/>
    <w:rsid w:val="004E3B8D"/>
    <w:rsid w:val="005008DF"/>
    <w:rsid w:val="005045D0"/>
    <w:rsid w:val="00505A9D"/>
    <w:rsid w:val="00520229"/>
    <w:rsid w:val="005205A8"/>
    <w:rsid w:val="00534C6C"/>
    <w:rsid w:val="00555554"/>
    <w:rsid w:val="00562256"/>
    <w:rsid w:val="00567A21"/>
    <w:rsid w:val="00570CFF"/>
    <w:rsid w:val="00574715"/>
    <w:rsid w:val="005806A6"/>
    <w:rsid w:val="005841C0"/>
    <w:rsid w:val="0059260F"/>
    <w:rsid w:val="005E34B5"/>
    <w:rsid w:val="005E5074"/>
    <w:rsid w:val="005F4B99"/>
    <w:rsid w:val="00612E4F"/>
    <w:rsid w:val="00613501"/>
    <w:rsid w:val="00615D5E"/>
    <w:rsid w:val="00622E99"/>
    <w:rsid w:val="00625E5D"/>
    <w:rsid w:val="00657C61"/>
    <w:rsid w:val="0066370F"/>
    <w:rsid w:val="00677AEB"/>
    <w:rsid w:val="00684409"/>
    <w:rsid w:val="006A0784"/>
    <w:rsid w:val="006A697B"/>
    <w:rsid w:val="006B4DDE"/>
    <w:rsid w:val="006B5BFE"/>
    <w:rsid w:val="006E4597"/>
    <w:rsid w:val="006E574A"/>
    <w:rsid w:val="006F29F9"/>
    <w:rsid w:val="006F6971"/>
    <w:rsid w:val="00741892"/>
    <w:rsid w:val="0074239A"/>
    <w:rsid w:val="00743968"/>
    <w:rsid w:val="0075085E"/>
    <w:rsid w:val="00751890"/>
    <w:rsid w:val="00757BF9"/>
    <w:rsid w:val="00783B25"/>
    <w:rsid w:val="0078461A"/>
    <w:rsid w:val="00785415"/>
    <w:rsid w:val="00786294"/>
    <w:rsid w:val="00791CB9"/>
    <w:rsid w:val="00793130"/>
    <w:rsid w:val="00797DEE"/>
    <w:rsid w:val="007A1BE1"/>
    <w:rsid w:val="007B3233"/>
    <w:rsid w:val="007B5A42"/>
    <w:rsid w:val="007C199B"/>
    <w:rsid w:val="007D3073"/>
    <w:rsid w:val="007D64B9"/>
    <w:rsid w:val="007D72D4"/>
    <w:rsid w:val="007E0452"/>
    <w:rsid w:val="00803F67"/>
    <w:rsid w:val="008070C0"/>
    <w:rsid w:val="00811C12"/>
    <w:rsid w:val="00814613"/>
    <w:rsid w:val="00815597"/>
    <w:rsid w:val="00823CD3"/>
    <w:rsid w:val="008315E8"/>
    <w:rsid w:val="008342A9"/>
    <w:rsid w:val="00834FBE"/>
    <w:rsid w:val="00845778"/>
    <w:rsid w:val="0088644A"/>
    <w:rsid w:val="00887E28"/>
    <w:rsid w:val="00896798"/>
    <w:rsid w:val="008D5C3A"/>
    <w:rsid w:val="008E2870"/>
    <w:rsid w:val="008E6DA2"/>
    <w:rsid w:val="008F6DD5"/>
    <w:rsid w:val="00907B1E"/>
    <w:rsid w:val="00923DB2"/>
    <w:rsid w:val="009250A8"/>
    <w:rsid w:val="00927D64"/>
    <w:rsid w:val="00943AFD"/>
    <w:rsid w:val="00963A51"/>
    <w:rsid w:val="00983B6E"/>
    <w:rsid w:val="009936F8"/>
    <w:rsid w:val="009955E9"/>
    <w:rsid w:val="009A3772"/>
    <w:rsid w:val="009A6195"/>
    <w:rsid w:val="009C7DFB"/>
    <w:rsid w:val="009D17F0"/>
    <w:rsid w:val="009E10DE"/>
    <w:rsid w:val="00A00C1A"/>
    <w:rsid w:val="00A132B8"/>
    <w:rsid w:val="00A347BC"/>
    <w:rsid w:val="00A42796"/>
    <w:rsid w:val="00A52D7B"/>
    <w:rsid w:val="00A5311D"/>
    <w:rsid w:val="00A6799D"/>
    <w:rsid w:val="00AB0A18"/>
    <w:rsid w:val="00AD3B58"/>
    <w:rsid w:val="00AF56C6"/>
    <w:rsid w:val="00AF7CB2"/>
    <w:rsid w:val="00B032E8"/>
    <w:rsid w:val="00B14F54"/>
    <w:rsid w:val="00B17A67"/>
    <w:rsid w:val="00B2202D"/>
    <w:rsid w:val="00B34D15"/>
    <w:rsid w:val="00B365A8"/>
    <w:rsid w:val="00B57F96"/>
    <w:rsid w:val="00B67892"/>
    <w:rsid w:val="00BA4D33"/>
    <w:rsid w:val="00BC2D06"/>
    <w:rsid w:val="00BD32E1"/>
    <w:rsid w:val="00BD6B0F"/>
    <w:rsid w:val="00BF28AA"/>
    <w:rsid w:val="00C03DEB"/>
    <w:rsid w:val="00C24719"/>
    <w:rsid w:val="00C744EB"/>
    <w:rsid w:val="00C75092"/>
    <w:rsid w:val="00C838BE"/>
    <w:rsid w:val="00C90702"/>
    <w:rsid w:val="00C917FF"/>
    <w:rsid w:val="00C96B83"/>
    <w:rsid w:val="00C9766A"/>
    <w:rsid w:val="00CB0FD6"/>
    <w:rsid w:val="00CB50FF"/>
    <w:rsid w:val="00CC4F39"/>
    <w:rsid w:val="00CC7834"/>
    <w:rsid w:val="00CD544C"/>
    <w:rsid w:val="00CE0EBE"/>
    <w:rsid w:val="00CF4256"/>
    <w:rsid w:val="00CF721E"/>
    <w:rsid w:val="00D04FE8"/>
    <w:rsid w:val="00D06602"/>
    <w:rsid w:val="00D176CF"/>
    <w:rsid w:val="00D17AD5"/>
    <w:rsid w:val="00D23A5C"/>
    <w:rsid w:val="00D271E3"/>
    <w:rsid w:val="00D47A80"/>
    <w:rsid w:val="00D85807"/>
    <w:rsid w:val="00D87349"/>
    <w:rsid w:val="00D91EE9"/>
    <w:rsid w:val="00D957DE"/>
    <w:rsid w:val="00D9627A"/>
    <w:rsid w:val="00D97220"/>
    <w:rsid w:val="00DA507E"/>
    <w:rsid w:val="00DC79C2"/>
    <w:rsid w:val="00DD50C9"/>
    <w:rsid w:val="00E13969"/>
    <w:rsid w:val="00E14D47"/>
    <w:rsid w:val="00E1641C"/>
    <w:rsid w:val="00E22DB7"/>
    <w:rsid w:val="00E22E26"/>
    <w:rsid w:val="00E25B6D"/>
    <w:rsid w:val="00E26708"/>
    <w:rsid w:val="00E34958"/>
    <w:rsid w:val="00E37AB0"/>
    <w:rsid w:val="00E472BB"/>
    <w:rsid w:val="00E71C39"/>
    <w:rsid w:val="00E74F37"/>
    <w:rsid w:val="00E86B8D"/>
    <w:rsid w:val="00EA56E6"/>
    <w:rsid w:val="00EA694D"/>
    <w:rsid w:val="00EC335F"/>
    <w:rsid w:val="00EC48FB"/>
    <w:rsid w:val="00EC78AE"/>
    <w:rsid w:val="00ED3965"/>
    <w:rsid w:val="00EF232A"/>
    <w:rsid w:val="00F05A69"/>
    <w:rsid w:val="00F43FFD"/>
    <w:rsid w:val="00F44236"/>
    <w:rsid w:val="00F52517"/>
    <w:rsid w:val="00F61EA8"/>
    <w:rsid w:val="00F72BCF"/>
    <w:rsid w:val="00F72F2B"/>
    <w:rsid w:val="00F83975"/>
    <w:rsid w:val="00FA57B2"/>
    <w:rsid w:val="00FA704D"/>
    <w:rsid w:val="00FB509B"/>
    <w:rsid w:val="00FB6E3B"/>
    <w:rsid w:val="00FC2379"/>
    <w:rsid w:val="00FC3D4B"/>
    <w:rsid w:val="00FC6312"/>
    <w:rsid w:val="00FC65AA"/>
    <w:rsid w:val="00FE0453"/>
    <w:rsid w:val="00FE120D"/>
    <w:rsid w:val="00FE165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basedOn w:val="DefaultParagraphFont"/>
    <w:link w:val="CommentText"/>
    <w:uiPriority w:val="99"/>
    <w:rsid w:val="001A76C4"/>
  </w:style>
  <w:style w:type="character" w:customStyle="1" w:styleId="H2Char">
    <w:name w:val="H2 Char"/>
    <w:link w:val="H2"/>
    <w:rsid w:val="00112479"/>
    <w:rPr>
      <w:b/>
      <w:sz w:val="24"/>
    </w:rPr>
  </w:style>
  <w:style w:type="paragraph" w:customStyle="1" w:styleId="BodyTextNumbered">
    <w:name w:val="Body Text Numbered"/>
    <w:basedOn w:val="BodyText"/>
    <w:link w:val="BodyTextNumberedChar"/>
    <w:rsid w:val="00E25B6D"/>
    <w:pPr>
      <w:ind w:left="720" w:hanging="720"/>
    </w:pPr>
    <w:rPr>
      <w:iCs/>
      <w:szCs w:val="20"/>
      <w:lang w:val="x-none" w:eastAsia="x-none"/>
    </w:rPr>
  </w:style>
  <w:style w:type="character" w:customStyle="1" w:styleId="BodyTextNumberedChar">
    <w:name w:val="Body Text Numbered Char"/>
    <w:link w:val="BodyTextNumbered"/>
    <w:rsid w:val="00E25B6D"/>
    <w:rPr>
      <w:iCs/>
      <w:sz w:val="24"/>
      <w:lang w:val="x-none" w:eastAsia="x-none"/>
    </w:rPr>
  </w:style>
  <w:style w:type="character" w:customStyle="1" w:styleId="H3Char">
    <w:name w:val="H3 Char"/>
    <w:link w:val="H3"/>
    <w:rsid w:val="00E25B6D"/>
    <w:rPr>
      <w:b/>
      <w:bCs/>
      <w:i/>
      <w:sz w:val="24"/>
    </w:rPr>
  </w:style>
  <w:style w:type="character" w:customStyle="1" w:styleId="HeaderChar">
    <w:name w:val="Header Char"/>
    <w:link w:val="Header"/>
    <w:rsid w:val="00BD32E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4780052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8711095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1.w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image" Target="media/image4.wmf"/><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6.wmf"/><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300"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Elizabeth.Morales@ercot.com"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Sidne.Finke@ercot.com" TargetMode="External"/><Relationship Id="rId27" Type="http://schemas.openxmlformats.org/officeDocument/2006/relationships/footer" Target="foot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3" ma:contentTypeDescription="Create a new document." ma:contentTypeScope="" ma:versionID="b054c3542d64513a54a3ade6cdbee790">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199dc2b3da1529553f53057029b76ce0"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Props1.xml><?xml version="1.0" encoding="utf-8"?>
<ds:datastoreItem xmlns:ds="http://schemas.openxmlformats.org/officeDocument/2006/customXml" ds:itemID="{7C743E3F-6AA0-4196-869F-2F09964FF6AE}">
  <ds:schemaRefs>
    <ds:schemaRef ds:uri="http://schemas.microsoft.com/sharepoint/v3/contenttype/forms"/>
  </ds:schemaRefs>
</ds:datastoreItem>
</file>

<file path=customXml/itemProps2.xml><?xml version="1.0" encoding="utf-8"?>
<ds:datastoreItem xmlns:ds="http://schemas.openxmlformats.org/officeDocument/2006/customXml" ds:itemID="{C87FE1F2-F3DE-4158-AB4A-C70FD16E99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422EDCEA-F845-46CF-BC02-5CC6EA5FE24D}">
  <ds:schemaRefs>
    <ds:schemaRef ds:uri="http://schemas.microsoft.com/office/2006/metadata/properties"/>
    <ds:schemaRef ds:uri="http://schemas.microsoft.com/office/infopath/2007/PartnerControls"/>
    <ds:schemaRef ds:uri="e50c2e4a-fb1d-4161-81b9-5623c3f0c82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2999</Words>
  <Characters>17239</Characters>
  <Application>Microsoft Office Word</Application>
  <DocSecurity>4</DocSecurity>
  <Lines>143</Lines>
  <Paragraphs>40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20198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2025-11-20T20:22:00Z</dcterms:created>
  <dcterms:modified xsi:type="dcterms:W3CDTF">2025-11-20T20:22:00Z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0x0101009DE1FCA776AD4B44B81A57B059081B18</vt:lpwstr>
  </property>
</Properties>
</file>